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BD29" w14:textId="12DE2B27" w:rsidR="00F45AA9" w:rsidRPr="009B2103" w:rsidRDefault="00F45AA9" w:rsidP="00655EE3">
      <w:pPr>
        <w:jc w:val="both"/>
        <w:rPr>
          <w:rFonts w:eastAsia="Arial Narrow"/>
          <w:b/>
          <w:sz w:val="22"/>
          <w:szCs w:val="22"/>
          <w:u w:val="single"/>
        </w:rPr>
        <w:sectPr w:rsidR="00F45AA9" w:rsidRPr="009B2103" w:rsidSect="00CB307C">
          <w:footerReference w:type="first" r:id="rId8"/>
          <w:pgSz w:w="11906" w:h="16838"/>
          <w:pgMar w:top="1134" w:right="902" w:bottom="1134" w:left="902" w:header="0" w:footer="125" w:gutter="0"/>
          <w:cols w:space="708"/>
          <w:noEndnote/>
          <w:docGrid w:linePitch="272"/>
        </w:sectPr>
      </w:pPr>
    </w:p>
    <w:p w14:paraId="2F559A63" w14:textId="78E7CE21" w:rsidR="00A91A20" w:rsidRPr="009B2103" w:rsidRDefault="00A91A20" w:rsidP="001C20D1">
      <w:pPr>
        <w:pStyle w:val="SPnadpis0"/>
        <w:tabs>
          <w:tab w:val="right" w:leader="dot" w:pos="9644"/>
        </w:tabs>
        <w:spacing w:before="0"/>
        <w:jc w:val="left"/>
        <w:outlineLvl w:val="0"/>
        <w:rPr>
          <w:rFonts w:ascii="Times New Roman" w:hAnsi="Times New Roman" w:cs="Times New Roman"/>
          <w:color w:val="auto"/>
          <w:sz w:val="22"/>
          <w:szCs w:val="22"/>
        </w:rPr>
      </w:pPr>
      <w:bookmarkStart w:id="0" w:name="_Toc382916388"/>
      <w:bookmarkStart w:id="1" w:name="_Toc402943568"/>
      <w:bookmarkStart w:id="2" w:name="_Toc501958595"/>
      <w:bookmarkStart w:id="3" w:name="_Toc122592867"/>
      <w:r w:rsidRPr="009B2103">
        <w:rPr>
          <w:rFonts w:ascii="Times New Roman" w:hAnsi="Times New Roman" w:cs="Times New Roman"/>
          <w:color w:val="auto"/>
          <w:sz w:val="22"/>
          <w:szCs w:val="22"/>
        </w:rPr>
        <w:t>B.2 OBCHODNÉ PODMIENKY PLNENIA PREDMETU ZÁKAZKY</w:t>
      </w:r>
      <w:bookmarkEnd w:id="0"/>
      <w:bookmarkEnd w:id="1"/>
      <w:bookmarkEnd w:id="2"/>
      <w:bookmarkEnd w:id="3"/>
    </w:p>
    <w:p w14:paraId="021093F2" w14:textId="733EDE58" w:rsidR="00A91A20" w:rsidRPr="009B2103" w:rsidRDefault="00A91A20" w:rsidP="00A91A20">
      <w:pPr>
        <w:pStyle w:val="SPnadpis0"/>
        <w:tabs>
          <w:tab w:val="right" w:leader="dot" w:pos="9644"/>
        </w:tabs>
        <w:spacing w:before="0"/>
        <w:jc w:val="left"/>
        <w:outlineLvl w:val="0"/>
        <w:rPr>
          <w:rFonts w:ascii="Times New Roman" w:hAnsi="Times New Roman" w:cs="Times New Roman"/>
          <w:sz w:val="22"/>
          <w:szCs w:val="22"/>
        </w:rPr>
      </w:pPr>
    </w:p>
    <w:p w14:paraId="05DB5390" w14:textId="31AC0C00" w:rsidR="00A2674C" w:rsidRPr="009B2103" w:rsidRDefault="00A2674C" w:rsidP="00F45AA9">
      <w:pPr>
        <w:suppressAutoHyphens/>
        <w:ind w:left="360"/>
        <w:jc w:val="both"/>
        <w:rPr>
          <w:rFonts w:eastAsia="Lucida Sans Unicode"/>
          <w:snapToGrid w:val="0"/>
          <w:kern w:val="3"/>
          <w:sz w:val="22"/>
          <w:szCs w:val="22"/>
          <w:lang w:eastAsia="sk-SK"/>
        </w:rPr>
      </w:pPr>
      <w:bookmarkStart w:id="4" w:name="_Toc501958599"/>
    </w:p>
    <w:bookmarkEnd w:id="4"/>
    <w:p w14:paraId="5F92CE3B" w14:textId="77777777" w:rsidR="00F45AA9" w:rsidRPr="009B2103" w:rsidRDefault="00F45AA9" w:rsidP="00F45AA9">
      <w:pPr>
        <w:pStyle w:val="Zkladntext0"/>
        <w:jc w:val="center"/>
        <w:rPr>
          <w:rFonts w:ascii="Times New Roman" w:hAnsi="Times New Roman"/>
          <w:b/>
          <w:bCs/>
          <w:sz w:val="22"/>
          <w:szCs w:val="22"/>
        </w:rPr>
      </w:pPr>
      <w:r w:rsidRPr="009B2103">
        <w:rPr>
          <w:rFonts w:ascii="Times New Roman" w:hAnsi="Times New Roman"/>
          <w:b/>
          <w:bCs/>
          <w:sz w:val="22"/>
          <w:szCs w:val="22"/>
        </w:rPr>
        <w:t>ZMLUVA O DIELO</w:t>
      </w:r>
    </w:p>
    <w:p w14:paraId="1DFEA9D1" w14:textId="77777777" w:rsidR="00F45AA9" w:rsidRPr="009B2103" w:rsidRDefault="00F45AA9" w:rsidP="00F45AA9">
      <w:pPr>
        <w:jc w:val="center"/>
        <w:rPr>
          <w:color w:val="000000"/>
          <w:sz w:val="22"/>
          <w:szCs w:val="22"/>
        </w:rPr>
      </w:pPr>
      <w:r w:rsidRPr="009B2103">
        <w:rPr>
          <w:color w:val="000000"/>
          <w:sz w:val="22"/>
          <w:szCs w:val="22"/>
        </w:rPr>
        <w:t xml:space="preserve">uzatvorená podľa ustanovenia § 536 a nasl. Obchodného zákonníka </w:t>
      </w:r>
    </w:p>
    <w:p w14:paraId="4DC57E7B" w14:textId="77777777" w:rsidR="00F45AA9" w:rsidRPr="009B2103" w:rsidRDefault="00F45AA9" w:rsidP="00F45AA9">
      <w:pPr>
        <w:jc w:val="center"/>
        <w:rPr>
          <w:color w:val="000000"/>
          <w:sz w:val="22"/>
          <w:szCs w:val="22"/>
        </w:rPr>
      </w:pPr>
      <w:r w:rsidRPr="009B2103">
        <w:rPr>
          <w:color w:val="000000"/>
          <w:sz w:val="22"/>
          <w:szCs w:val="22"/>
        </w:rPr>
        <w:t>č. 513/1991 Zb. v platnom znení</w:t>
      </w:r>
    </w:p>
    <w:p w14:paraId="2C92206F" w14:textId="77777777" w:rsidR="00F45AA9" w:rsidRPr="009B2103" w:rsidRDefault="00F45AA9" w:rsidP="00F45AA9">
      <w:pPr>
        <w:shd w:val="clear" w:color="auto" w:fill="FFFFFF"/>
        <w:tabs>
          <w:tab w:val="left" w:pos="3402"/>
        </w:tabs>
        <w:ind w:right="-3"/>
        <w:rPr>
          <w:b/>
          <w:color w:val="000000"/>
          <w:sz w:val="22"/>
          <w:szCs w:val="22"/>
        </w:rPr>
      </w:pPr>
    </w:p>
    <w:p w14:paraId="7CF2FD70" w14:textId="77777777" w:rsidR="00F45AA9" w:rsidRPr="009B2103" w:rsidRDefault="00F45AA9" w:rsidP="00F45AA9">
      <w:pPr>
        <w:shd w:val="clear" w:color="auto" w:fill="FFFFFF"/>
        <w:tabs>
          <w:tab w:val="left" w:pos="3402"/>
        </w:tabs>
        <w:ind w:left="284" w:right="-3"/>
        <w:jc w:val="center"/>
        <w:rPr>
          <w:b/>
          <w:color w:val="000000"/>
          <w:sz w:val="22"/>
          <w:szCs w:val="22"/>
        </w:rPr>
      </w:pPr>
      <w:r w:rsidRPr="009B2103">
        <w:rPr>
          <w:b/>
          <w:color w:val="000000"/>
          <w:sz w:val="22"/>
          <w:szCs w:val="22"/>
        </w:rPr>
        <w:t>Článok 1</w:t>
      </w:r>
    </w:p>
    <w:p w14:paraId="10F1BDF5" w14:textId="77777777" w:rsidR="00F45AA9" w:rsidRPr="009B2103" w:rsidRDefault="00F45AA9" w:rsidP="00F45AA9">
      <w:pPr>
        <w:shd w:val="clear" w:color="auto" w:fill="FFFFFF"/>
        <w:tabs>
          <w:tab w:val="left" w:pos="3402"/>
        </w:tabs>
        <w:ind w:left="284" w:right="-3"/>
        <w:jc w:val="center"/>
        <w:rPr>
          <w:b/>
          <w:color w:val="000000"/>
          <w:sz w:val="22"/>
          <w:szCs w:val="22"/>
        </w:rPr>
      </w:pPr>
      <w:r w:rsidRPr="009B2103">
        <w:rPr>
          <w:b/>
          <w:color w:val="000000"/>
          <w:sz w:val="22"/>
          <w:szCs w:val="22"/>
        </w:rPr>
        <w:t>Zmluvné strany</w:t>
      </w:r>
    </w:p>
    <w:p w14:paraId="251114AE" w14:textId="77777777" w:rsidR="00F45AA9" w:rsidRPr="009B2103" w:rsidRDefault="00F45AA9" w:rsidP="00F45AA9">
      <w:pPr>
        <w:shd w:val="clear" w:color="auto" w:fill="FFFFFF"/>
        <w:tabs>
          <w:tab w:val="left" w:pos="3402"/>
        </w:tabs>
        <w:ind w:left="284" w:right="-3"/>
        <w:rPr>
          <w:b/>
          <w:color w:val="000000"/>
          <w:sz w:val="22"/>
          <w:szCs w:val="22"/>
        </w:rPr>
      </w:pPr>
    </w:p>
    <w:p w14:paraId="1B53254A" w14:textId="77777777" w:rsidR="00F45AA9" w:rsidRPr="009B2103" w:rsidRDefault="00F45AA9" w:rsidP="00F45AA9">
      <w:pPr>
        <w:shd w:val="clear" w:color="auto" w:fill="FFFFFF"/>
        <w:tabs>
          <w:tab w:val="left" w:pos="3402"/>
        </w:tabs>
        <w:ind w:left="284" w:right="-3"/>
        <w:rPr>
          <w:sz w:val="22"/>
          <w:szCs w:val="22"/>
          <w:lang w:eastAsia="cs-CZ"/>
        </w:rPr>
      </w:pPr>
      <w:r w:rsidRPr="009B2103">
        <w:rPr>
          <w:b/>
          <w:color w:val="000000"/>
          <w:sz w:val="22"/>
          <w:szCs w:val="22"/>
        </w:rPr>
        <w:t>1. Objednávateľ:</w:t>
      </w:r>
    </w:p>
    <w:p w14:paraId="1323D78B" w14:textId="6CFAF3CC" w:rsidR="006106D9" w:rsidRPr="009B2103" w:rsidRDefault="006106D9" w:rsidP="006106D9">
      <w:pPr>
        <w:shd w:val="clear" w:color="auto" w:fill="FFFFFF"/>
        <w:tabs>
          <w:tab w:val="left" w:pos="3402"/>
        </w:tabs>
        <w:ind w:left="567" w:right="-3"/>
        <w:rPr>
          <w:b/>
          <w:color w:val="000000"/>
          <w:sz w:val="22"/>
          <w:szCs w:val="22"/>
          <w:highlight w:val="yellow"/>
          <w:lang w:eastAsia="cs-CZ"/>
        </w:rPr>
      </w:pPr>
      <w:r w:rsidRPr="009B2103">
        <w:rPr>
          <w:sz w:val="22"/>
          <w:szCs w:val="22"/>
          <w:lang w:eastAsia="cs-CZ"/>
        </w:rPr>
        <w:t>Obchodné meno:</w:t>
      </w:r>
      <w:r w:rsidRPr="009B2103">
        <w:rPr>
          <w:color w:val="000000"/>
          <w:sz w:val="22"/>
          <w:szCs w:val="22"/>
          <w:lang w:eastAsia="cs-CZ"/>
        </w:rPr>
        <w:tab/>
      </w:r>
      <w:r w:rsidRPr="009B2103">
        <w:rPr>
          <w:color w:val="000000"/>
          <w:sz w:val="22"/>
          <w:szCs w:val="22"/>
          <w:lang w:eastAsia="cs-CZ"/>
        </w:rPr>
        <w:tab/>
      </w:r>
      <w:r w:rsidRPr="009B2103">
        <w:rPr>
          <w:color w:val="000000"/>
          <w:sz w:val="22"/>
          <w:szCs w:val="22"/>
          <w:lang w:eastAsia="cs-CZ"/>
        </w:rPr>
        <w:tab/>
      </w:r>
      <w:r w:rsidR="00F515FD" w:rsidRPr="009B2103">
        <w:rPr>
          <w:b/>
          <w:sz w:val="22"/>
          <w:szCs w:val="22"/>
        </w:rPr>
        <w:t>Obec</w:t>
      </w:r>
      <w:r w:rsidR="00792A4A" w:rsidRPr="009B2103">
        <w:rPr>
          <w:b/>
          <w:sz w:val="22"/>
          <w:szCs w:val="22"/>
        </w:rPr>
        <w:t xml:space="preserve"> </w:t>
      </w:r>
      <w:r w:rsidR="00E7084A" w:rsidRPr="009B2103">
        <w:rPr>
          <w:b/>
          <w:sz w:val="22"/>
          <w:szCs w:val="22"/>
        </w:rPr>
        <w:t>Tekovské Nemce</w:t>
      </w:r>
    </w:p>
    <w:p w14:paraId="6110A1EC" w14:textId="2AD32C2D" w:rsidR="006106D9" w:rsidRPr="009B2103" w:rsidRDefault="006106D9" w:rsidP="00F515FD">
      <w:pPr>
        <w:tabs>
          <w:tab w:val="left" w:pos="3261"/>
          <w:tab w:val="left" w:pos="3828"/>
          <w:tab w:val="left" w:pos="4253"/>
          <w:tab w:val="right" w:leader="dot" w:pos="10080"/>
        </w:tabs>
        <w:ind w:left="567"/>
        <w:jc w:val="both"/>
        <w:rPr>
          <w:sz w:val="22"/>
          <w:szCs w:val="22"/>
        </w:rPr>
      </w:pPr>
      <w:r w:rsidRPr="009B2103">
        <w:rPr>
          <w:sz w:val="22"/>
          <w:szCs w:val="22"/>
        </w:rPr>
        <w:t>Sídlo:</w:t>
      </w:r>
      <w:r w:rsidRPr="009B2103">
        <w:rPr>
          <w:sz w:val="22"/>
          <w:szCs w:val="22"/>
        </w:rPr>
        <w:tab/>
      </w:r>
      <w:r w:rsidRPr="009B2103">
        <w:rPr>
          <w:sz w:val="22"/>
          <w:szCs w:val="22"/>
        </w:rPr>
        <w:tab/>
      </w:r>
      <w:r w:rsidRPr="009B2103">
        <w:rPr>
          <w:sz w:val="22"/>
          <w:szCs w:val="22"/>
        </w:rPr>
        <w:tab/>
      </w:r>
      <w:r w:rsidR="00A96AFA" w:rsidRPr="009B2103">
        <w:rPr>
          <w:sz w:val="22"/>
          <w:szCs w:val="22"/>
        </w:rPr>
        <w:t>Tekovská č. 405/4, 966 54 Tekovské Nemce</w:t>
      </w:r>
    </w:p>
    <w:p w14:paraId="3C2EA159" w14:textId="1480606E" w:rsidR="00AB53C3" w:rsidRPr="009B2103" w:rsidRDefault="006106D9" w:rsidP="00AB53C3">
      <w:pPr>
        <w:ind w:firstLine="567"/>
        <w:rPr>
          <w:sz w:val="22"/>
          <w:szCs w:val="22"/>
        </w:rPr>
      </w:pPr>
      <w:r w:rsidRPr="009B2103">
        <w:rPr>
          <w:sz w:val="22"/>
          <w:szCs w:val="22"/>
        </w:rPr>
        <w:t xml:space="preserve">V jeho mene konajúci:  </w:t>
      </w:r>
      <w:r w:rsidRPr="009B2103">
        <w:rPr>
          <w:sz w:val="22"/>
          <w:szCs w:val="22"/>
        </w:rPr>
        <w:tab/>
      </w:r>
      <w:r w:rsidRPr="009B2103">
        <w:rPr>
          <w:sz w:val="22"/>
          <w:szCs w:val="22"/>
        </w:rPr>
        <w:tab/>
      </w:r>
      <w:r w:rsidRPr="009B2103">
        <w:rPr>
          <w:sz w:val="22"/>
          <w:szCs w:val="22"/>
        </w:rPr>
        <w:tab/>
      </w:r>
      <w:r w:rsidR="00A96AFA" w:rsidRPr="009B2103">
        <w:rPr>
          <w:sz w:val="22"/>
          <w:szCs w:val="22"/>
        </w:rPr>
        <w:t>Mária RUDZANOVÁ, starostka obce</w:t>
      </w:r>
    </w:p>
    <w:p w14:paraId="57C77BDD" w14:textId="4715EDFC" w:rsidR="00C47E57" w:rsidRPr="009B2103" w:rsidRDefault="006106D9" w:rsidP="00C47E57">
      <w:pPr>
        <w:ind w:firstLine="567"/>
        <w:rPr>
          <w:sz w:val="22"/>
          <w:szCs w:val="22"/>
        </w:rPr>
      </w:pPr>
      <w:r w:rsidRPr="009B2103">
        <w:rPr>
          <w:sz w:val="22"/>
          <w:szCs w:val="22"/>
        </w:rPr>
        <w:t>IČO:</w:t>
      </w:r>
      <w:r w:rsidRPr="009B2103">
        <w:rPr>
          <w:sz w:val="22"/>
          <w:szCs w:val="22"/>
        </w:rPr>
        <w:tab/>
      </w:r>
      <w:r w:rsidRPr="009B2103">
        <w:rPr>
          <w:sz w:val="22"/>
          <w:szCs w:val="22"/>
        </w:rPr>
        <w:tab/>
      </w:r>
      <w:r w:rsidRPr="009B2103">
        <w:rPr>
          <w:sz w:val="22"/>
          <w:szCs w:val="22"/>
        </w:rPr>
        <w:tab/>
      </w:r>
      <w:r w:rsidR="00AB53C3" w:rsidRPr="009B2103">
        <w:rPr>
          <w:sz w:val="22"/>
          <w:szCs w:val="22"/>
        </w:rPr>
        <w:tab/>
      </w:r>
      <w:r w:rsidR="00AB53C3" w:rsidRPr="009B2103">
        <w:rPr>
          <w:sz w:val="22"/>
          <w:szCs w:val="22"/>
        </w:rPr>
        <w:tab/>
      </w:r>
      <w:r w:rsidR="00A96AFA" w:rsidRPr="009B2103">
        <w:rPr>
          <w:sz w:val="22"/>
          <w:szCs w:val="22"/>
        </w:rPr>
        <w:t>00321044</w:t>
      </w:r>
    </w:p>
    <w:p w14:paraId="57EAEFD7" w14:textId="0F3DB583" w:rsidR="00D601EB" w:rsidRPr="009B2103" w:rsidRDefault="006106D9" w:rsidP="00C47E57">
      <w:pPr>
        <w:ind w:firstLine="567"/>
        <w:rPr>
          <w:sz w:val="22"/>
          <w:szCs w:val="22"/>
        </w:rPr>
      </w:pPr>
      <w:r w:rsidRPr="009B2103">
        <w:rPr>
          <w:sz w:val="22"/>
          <w:szCs w:val="22"/>
        </w:rPr>
        <w:t>DIČ:</w:t>
      </w:r>
      <w:r w:rsidRPr="009B2103">
        <w:rPr>
          <w:sz w:val="22"/>
          <w:szCs w:val="22"/>
        </w:rPr>
        <w:tab/>
      </w:r>
      <w:r w:rsidRPr="009B2103">
        <w:rPr>
          <w:sz w:val="22"/>
          <w:szCs w:val="22"/>
        </w:rPr>
        <w:tab/>
      </w:r>
      <w:r w:rsidRPr="009B2103">
        <w:rPr>
          <w:sz w:val="22"/>
          <w:szCs w:val="22"/>
        </w:rPr>
        <w:tab/>
      </w:r>
      <w:r w:rsidR="00C47E57" w:rsidRPr="009B2103">
        <w:rPr>
          <w:sz w:val="22"/>
          <w:szCs w:val="22"/>
        </w:rPr>
        <w:tab/>
      </w:r>
      <w:r w:rsidR="00C47E57" w:rsidRPr="009B2103">
        <w:rPr>
          <w:sz w:val="22"/>
          <w:szCs w:val="22"/>
        </w:rPr>
        <w:tab/>
      </w:r>
      <w:r w:rsidR="00A96AFA" w:rsidRPr="009B2103">
        <w:rPr>
          <w:sz w:val="22"/>
          <w:szCs w:val="22"/>
        </w:rPr>
        <w:t>2021111488</w:t>
      </w:r>
    </w:p>
    <w:p w14:paraId="020C98FA" w14:textId="66288185" w:rsidR="00C47E57" w:rsidRPr="009B2103" w:rsidRDefault="00D601EB" w:rsidP="00AB53C3">
      <w:pPr>
        <w:tabs>
          <w:tab w:val="left" w:pos="3261"/>
          <w:tab w:val="left" w:pos="3828"/>
          <w:tab w:val="left" w:pos="4253"/>
          <w:tab w:val="right" w:leader="dot" w:pos="10080"/>
        </w:tabs>
        <w:ind w:left="567"/>
        <w:jc w:val="both"/>
        <w:rPr>
          <w:sz w:val="22"/>
          <w:szCs w:val="22"/>
        </w:rPr>
      </w:pPr>
      <w:r w:rsidRPr="009B2103">
        <w:rPr>
          <w:sz w:val="22"/>
          <w:szCs w:val="22"/>
        </w:rPr>
        <w:t xml:space="preserve">Bankové spojenie: </w:t>
      </w:r>
      <w:r w:rsidRPr="009B2103">
        <w:rPr>
          <w:sz w:val="22"/>
          <w:szCs w:val="22"/>
        </w:rPr>
        <w:tab/>
      </w:r>
      <w:r w:rsidRPr="009B2103">
        <w:rPr>
          <w:sz w:val="22"/>
          <w:szCs w:val="22"/>
        </w:rPr>
        <w:tab/>
      </w:r>
      <w:r w:rsidR="00A96AFA" w:rsidRPr="009B2103">
        <w:rPr>
          <w:sz w:val="22"/>
          <w:szCs w:val="22"/>
        </w:rPr>
        <w:tab/>
        <w:t>VÚB a.s.</w:t>
      </w:r>
    </w:p>
    <w:p w14:paraId="5394508F" w14:textId="59C943E6" w:rsidR="00AB53C3" w:rsidRPr="009B2103" w:rsidRDefault="00D601EB" w:rsidP="00AB53C3">
      <w:pPr>
        <w:tabs>
          <w:tab w:val="left" w:pos="3261"/>
          <w:tab w:val="left" w:pos="3828"/>
          <w:tab w:val="left" w:pos="4253"/>
          <w:tab w:val="right" w:leader="dot" w:pos="10080"/>
        </w:tabs>
        <w:ind w:left="567"/>
        <w:jc w:val="both"/>
        <w:rPr>
          <w:sz w:val="22"/>
          <w:szCs w:val="22"/>
        </w:rPr>
      </w:pPr>
      <w:r w:rsidRPr="009B2103">
        <w:rPr>
          <w:sz w:val="22"/>
          <w:szCs w:val="22"/>
        </w:rPr>
        <w:t xml:space="preserve">IBAN: </w:t>
      </w:r>
      <w:r w:rsidRPr="009B2103">
        <w:rPr>
          <w:sz w:val="22"/>
          <w:szCs w:val="22"/>
        </w:rPr>
        <w:tab/>
      </w:r>
      <w:r w:rsidRPr="009B2103">
        <w:rPr>
          <w:sz w:val="22"/>
          <w:szCs w:val="22"/>
        </w:rPr>
        <w:tab/>
      </w:r>
      <w:r w:rsidRPr="009B2103">
        <w:rPr>
          <w:sz w:val="22"/>
          <w:szCs w:val="22"/>
        </w:rPr>
        <w:tab/>
      </w:r>
      <w:r w:rsidR="00A96AFA" w:rsidRPr="009B2103">
        <w:rPr>
          <w:sz w:val="22"/>
          <w:szCs w:val="22"/>
        </w:rPr>
        <w:t>SK08 0200 0000 0000 0252 4422</w:t>
      </w:r>
    </w:p>
    <w:p w14:paraId="04EF5E96" w14:textId="7BE35BAE" w:rsidR="00F45AA9" w:rsidRPr="009B2103" w:rsidRDefault="00F45AA9" w:rsidP="00AB53C3">
      <w:pPr>
        <w:tabs>
          <w:tab w:val="left" w:pos="3261"/>
          <w:tab w:val="left" w:pos="3828"/>
          <w:tab w:val="left" w:pos="4253"/>
          <w:tab w:val="right" w:leader="dot" w:pos="10080"/>
        </w:tabs>
        <w:ind w:left="567"/>
        <w:jc w:val="both"/>
        <w:rPr>
          <w:sz w:val="22"/>
          <w:szCs w:val="22"/>
        </w:rPr>
      </w:pPr>
      <w:r w:rsidRPr="009B2103">
        <w:rPr>
          <w:i/>
          <w:color w:val="000000"/>
          <w:sz w:val="22"/>
          <w:szCs w:val="22"/>
        </w:rPr>
        <w:t>(ďalej len „objednávateľ“)</w:t>
      </w:r>
    </w:p>
    <w:p w14:paraId="6E0C462E" w14:textId="77777777" w:rsidR="00F45AA9" w:rsidRPr="009B2103" w:rsidRDefault="00F45AA9" w:rsidP="00F45AA9">
      <w:pPr>
        <w:ind w:left="284" w:firstLine="424"/>
        <w:rPr>
          <w:i/>
          <w:color w:val="000000"/>
          <w:sz w:val="22"/>
          <w:szCs w:val="22"/>
        </w:rPr>
      </w:pPr>
    </w:p>
    <w:p w14:paraId="67ED3A8F" w14:textId="77777777" w:rsidR="00F45AA9" w:rsidRPr="009B2103" w:rsidRDefault="00F45AA9" w:rsidP="00F45AA9">
      <w:pPr>
        <w:tabs>
          <w:tab w:val="left" w:pos="3402"/>
        </w:tabs>
        <w:ind w:left="284"/>
        <w:rPr>
          <w:color w:val="000000"/>
          <w:sz w:val="22"/>
          <w:szCs w:val="22"/>
        </w:rPr>
      </w:pPr>
      <w:r w:rsidRPr="009B2103">
        <w:rPr>
          <w:b/>
          <w:color w:val="000000"/>
          <w:sz w:val="22"/>
          <w:szCs w:val="22"/>
        </w:rPr>
        <w:t>2. Zhotoviteľ</w:t>
      </w:r>
      <w:r w:rsidRPr="009B2103">
        <w:rPr>
          <w:color w:val="000000"/>
          <w:sz w:val="22"/>
          <w:szCs w:val="22"/>
        </w:rPr>
        <w:t>:</w:t>
      </w:r>
    </w:p>
    <w:p w14:paraId="12EC76DD" w14:textId="77777777" w:rsidR="00F45AA9" w:rsidRPr="009B2103" w:rsidRDefault="00F45AA9" w:rsidP="00F45AA9">
      <w:pPr>
        <w:tabs>
          <w:tab w:val="left" w:pos="3402"/>
          <w:tab w:val="center" w:pos="4536"/>
          <w:tab w:val="right" w:pos="9072"/>
        </w:tabs>
        <w:ind w:left="567"/>
        <w:rPr>
          <w:b/>
          <w:color w:val="000000"/>
          <w:sz w:val="22"/>
          <w:szCs w:val="22"/>
        </w:rPr>
      </w:pPr>
      <w:r w:rsidRPr="009B2103">
        <w:rPr>
          <w:color w:val="000000"/>
          <w:sz w:val="22"/>
          <w:szCs w:val="22"/>
        </w:rPr>
        <w:t>Obchodné meno:</w:t>
      </w:r>
      <w:r w:rsidRPr="009B2103">
        <w:rPr>
          <w:color w:val="000000"/>
          <w:sz w:val="22"/>
          <w:szCs w:val="22"/>
        </w:rPr>
        <w:tab/>
      </w:r>
    </w:p>
    <w:p w14:paraId="1498B9E1" w14:textId="77777777" w:rsidR="00F45AA9" w:rsidRPr="009B2103" w:rsidRDefault="00F45AA9" w:rsidP="00F45AA9">
      <w:pPr>
        <w:tabs>
          <w:tab w:val="left" w:pos="3402"/>
        </w:tabs>
        <w:ind w:left="567"/>
        <w:rPr>
          <w:color w:val="000000"/>
          <w:sz w:val="22"/>
          <w:szCs w:val="22"/>
        </w:rPr>
      </w:pPr>
      <w:r w:rsidRPr="009B2103">
        <w:rPr>
          <w:color w:val="000000"/>
          <w:sz w:val="22"/>
          <w:szCs w:val="22"/>
        </w:rPr>
        <w:t>Sídlo:</w:t>
      </w:r>
      <w:r w:rsidRPr="009B2103">
        <w:rPr>
          <w:color w:val="000000"/>
          <w:sz w:val="22"/>
          <w:szCs w:val="22"/>
        </w:rPr>
        <w:tab/>
      </w:r>
    </w:p>
    <w:p w14:paraId="421FAC0E" w14:textId="77777777" w:rsidR="00F45AA9" w:rsidRPr="009B2103" w:rsidRDefault="00F45AA9" w:rsidP="00F45AA9">
      <w:pPr>
        <w:tabs>
          <w:tab w:val="left" w:pos="3402"/>
        </w:tabs>
        <w:ind w:left="567"/>
        <w:rPr>
          <w:color w:val="000000"/>
          <w:sz w:val="22"/>
          <w:szCs w:val="22"/>
        </w:rPr>
      </w:pPr>
      <w:r w:rsidRPr="009B2103">
        <w:rPr>
          <w:color w:val="000000"/>
          <w:sz w:val="22"/>
          <w:szCs w:val="22"/>
        </w:rPr>
        <w:t>Zastúpený:</w:t>
      </w:r>
      <w:r w:rsidRPr="009B2103">
        <w:rPr>
          <w:color w:val="000000"/>
          <w:sz w:val="22"/>
          <w:szCs w:val="22"/>
        </w:rPr>
        <w:tab/>
      </w:r>
    </w:p>
    <w:p w14:paraId="54185B38" w14:textId="77777777" w:rsidR="00F45AA9" w:rsidRPr="009B2103" w:rsidRDefault="00F45AA9" w:rsidP="00F45AA9">
      <w:pPr>
        <w:tabs>
          <w:tab w:val="left" w:pos="3402"/>
        </w:tabs>
        <w:ind w:left="567"/>
        <w:rPr>
          <w:color w:val="000000"/>
          <w:sz w:val="22"/>
          <w:szCs w:val="22"/>
        </w:rPr>
      </w:pPr>
      <w:r w:rsidRPr="009B2103">
        <w:rPr>
          <w:color w:val="000000"/>
          <w:sz w:val="22"/>
          <w:szCs w:val="22"/>
        </w:rPr>
        <w:t>Oprávnený rokovať vo veciach:</w:t>
      </w:r>
      <w:r w:rsidRPr="009B2103">
        <w:rPr>
          <w:color w:val="000000"/>
          <w:sz w:val="22"/>
          <w:szCs w:val="22"/>
        </w:rPr>
        <w:tab/>
      </w:r>
    </w:p>
    <w:p w14:paraId="45704DC8" w14:textId="77777777" w:rsidR="00F45AA9" w:rsidRPr="009B2103" w:rsidRDefault="00F45AA9" w:rsidP="00F45AA9">
      <w:pPr>
        <w:tabs>
          <w:tab w:val="left" w:pos="3402"/>
        </w:tabs>
        <w:ind w:left="567"/>
        <w:rPr>
          <w:color w:val="000000"/>
          <w:sz w:val="22"/>
          <w:szCs w:val="22"/>
        </w:rPr>
      </w:pPr>
      <w:r w:rsidRPr="009B2103">
        <w:rPr>
          <w:sz w:val="22"/>
          <w:szCs w:val="22"/>
          <w:lang w:eastAsia="cs-CZ"/>
        </w:rPr>
        <w:t>a) zmluvných:</w:t>
      </w:r>
      <w:r w:rsidRPr="009B2103">
        <w:rPr>
          <w:color w:val="000000"/>
          <w:sz w:val="22"/>
          <w:szCs w:val="22"/>
        </w:rPr>
        <w:tab/>
      </w:r>
    </w:p>
    <w:p w14:paraId="0064D4B7" w14:textId="77777777" w:rsidR="00F45AA9" w:rsidRPr="009B2103" w:rsidRDefault="00F45AA9" w:rsidP="00F45AA9">
      <w:pPr>
        <w:tabs>
          <w:tab w:val="left" w:pos="3402"/>
        </w:tabs>
        <w:ind w:left="567"/>
        <w:rPr>
          <w:color w:val="000000"/>
          <w:sz w:val="22"/>
          <w:szCs w:val="22"/>
        </w:rPr>
      </w:pPr>
      <w:r w:rsidRPr="009B2103">
        <w:rPr>
          <w:sz w:val="22"/>
          <w:szCs w:val="22"/>
          <w:lang w:eastAsia="cs-CZ"/>
        </w:rPr>
        <w:t>b) technických:</w:t>
      </w:r>
      <w:r w:rsidRPr="009B2103">
        <w:rPr>
          <w:color w:val="000000"/>
          <w:sz w:val="22"/>
          <w:szCs w:val="22"/>
        </w:rPr>
        <w:tab/>
      </w:r>
    </w:p>
    <w:p w14:paraId="374128E7" w14:textId="77777777" w:rsidR="00F45AA9" w:rsidRPr="009B2103" w:rsidRDefault="00F45AA9" w:rsidP="00F45AA9">
      <w:pPr>
        <w:tabs>
          <w:tab w:val="left" w:pos="3402"/>
        </w:tabs>
        <w:ind w:left="567"/>
        <w:rPr>
          <w:color w:val="000000"/>
          <w:sz w:val="22"/>
          <w:szCs w:val="22"/>
        </w:rPr>
      </w:pPr>
      <w:r w:rsidRPr="009B2103">
        <w:rPr>
          <w:color w:val="000000"/>
          <w:sz w:val="22"/>
          <w:szCs w:val="22"/>
        </w:rPr>
        <w:t>IČO:</w:t>
      </w:r>
      <w:r w:rsidRPr="009B2103">
        <w:rPr>
          <w:color w:val="000000"/>
          <w:sz w:val="22"/>
          <w:szCs w:val="22"/>
        </w:rPr>
        <w:tab/>
      </w:r>
    </w:p>
    <w:p w14:paraId="59CAF724" w14:textId="77777777" w:rsidR="00F45AA9" w:rsidRPr="009B2103" w:rsidRDefault="00F45AA9" w:rsidP="00F45AA9">
      <w:pPr>
        <w:tabs>
          <w:tab w:val="left" w:pos="3402"/>
        </w:tabs>
        <w:ind w:left="567"/>
        <w:rPr>
          <w:color w:val="000000"/>
          <w:sz w:val="22"/>
          <w:szCs w:val="22"/>
        </w:rPr>
      </w:pPr>
      <w:r w:rsidRPr="009B2103">
        <w:rPr>
          <w:color w:val="000000"/>
          <w:sz w:val="22"/>
          <w:szCs w:val="22"/>
        </w:rPr>
        <w:t>DIČ/IČ DPH:</w:t>
      </w:r>
      <w:r w:rsidRPr="009B2103">
        <w:rPr>
          <w:color w:val="000000"/>
          <w:sz w:val="22"/>
          <w:szCs w:val="22"/>
        </w:rPr>
        <w:tab/>
      </w:r>
    </w:p>
    <w:p w14:paraId="5A780468" w14:textId="77777777" w:rsidR="00F45AA9" w:rsidRPr="009B2103" w:rsidRDefault="00F45AA9" w:rsidP="00F45AA9">
      <w:pPr>
        <w:tabs>
          <w:tab w:val="left" w:pos="3402"/>
        </w:tabs>
        <w:ind w:left="567"/>
        <w:rPr>
          <w:color w:val="000000"/>
          <w:sz w:val="22"/>
          <w:szCs w:val="22"/>
        </w:rPr>
      </w:pPr>
      <w:r w:rsidRPr="009B2103">
        <w:rPr>
          <w:color w:val="000000"/>
          <w:sz w:val="22"/>
          <w:szCs w:val="22"/>
        </w:rPr>
        <w:t>Bankové spojenie:</w:t>
      </w:r>
      <w:r w:rsidRPr="009B2103">
        <w:rPr>
          <w:color w:val="000000"/>
          <w:sz w:val="22"/>
          <w:szCs w:val="22"/>
        </w:rPr>
        <w:tab/>
      </w:r>
    </w:p>
    <w:p w14:paraId="494DEBF0" w14:textId="77777777" w:rsidR="00F45AA9" w:rsidRPr="009B2103" w:rsidRDefault="00F45AA9" w:rsidP="00F45AA9">
      <w:pPr>
        <w:tabs>
          <w:tab w:val="left" w:pos="3402"/>
        </w:tabs>
        <w:ind w:left="567"/>
        <w:rPr>
          <w:color w:val="000000"/>
          <w:sz w:val="22"/>
          <w:szCs w:val="22"/>
        </w:rPr>
      </w:pPr>
      <w:r w:rsidRPr="009B2103">
        <w:rPr>
          <w:color w:val="000000"/>
          <w:sz w:val="22"/>
          <w:szCs w:val="22"/>
        </w:rPr>
        <w:t>IBAN:</w:t>
      </w:r>
      <w:r w:rsidRPr="009B2103">
        <w:rPr>
          <w:color w:val="000000"/>
          <w:sz w:val="22"/>
          <w:szCs w:val="22"/>
        </w:rPr>
        <w:tab/>
      </w:r>
    </w:p>
    <w:p w14:paraId="4D612E14" w14:textId="77777777" w:rsidR="00F45AA9" w:rsidRPr="009B2103" w:rsidRDefault="00F45AA9" w:rsidP="00F45AA9">
      <w:pPr>
        <w:tabs>
          <w:tab w:val="left" w:pos="3402"/>
        </w:tabs>
        <w:ind w:left="567"/>
        <w:rPr>
          <w:color w:val="000000"/>
          <w:sz w:val="22"/>
          <w:szCs w:val="22"/>
        </w:rPr>
      </w:pPr>
      <w:r w:rsidRPr="009B2103">
        <w:rPr>
          <w:color w:val="000000"/>
          <w:sz w:val="22"/>
          <w:szCs w:val="22"/>
        </w:rPr>
        <w:t>Číslo telefónu:</w:t>
      </w:r>
      <w:r w:rsidRPr="009B2103">
        <w:rPr>
          <w:color w:val="000000"/>
          <w:sz w:val="22"/>
          <w:szCs w:val="22"/>
        </w:rPr>
        <w:tab/>
      </w:r>
    </w:p>
    <w:p w14:paraId="24319194" w14:textId="77777777" w:rsidR="00F45AA9" w:rsidRPr="009B2103" w:rsidRDefault="00F45AA9" w:rsidP="00F45AA9">
      <w:pPr>
        <w:tabs>
          <w:tab w:val="left" w:pos="3402"/>
        </w:tabs>
        <w:ind w:left="567"/>
        <w:rPr>
          <w:color w:val="000000"/>
          <w:sz w:val="22"/>
          <w:szCs w:val="22"/>
        </w:rPr>
      </w:pPr>
      <w:r w:rsidRPr="009B2103">
        <w:rPr>
          <w:color w:val="000000"/>
          <w:sz w:val="22"/>
          <w:szCs w:val="22"/>
        </w:rPr>
        <w:t>Číslo faxu/mail:</w:t>
      </w:r>
      <w:r w:rsidRPr="009B2103">
        <w:rPr>
          <w:color w:val="000000"/>
          <w:sz w:val="22"/>
          <w:szCs w:val="22"/>
        </w:rPr>
        <w:tab/>
      </w:r>
    </w:p>
    <w:p w14:paraId="1CAAAC37" w14:textId="77777777" w:rsidR="00F45AA9" w:rsidRPr="009B2103" w:rsidRDefault="00F45AA9" w:rsidP="00F45AA9">
      <w:pPr>
        <w:tabs>
          <w:tab w:val="left" w:pos="3402"/>
        </w:tabs>
        <w:ind w:left="567"/>
        <w:rPr>
          <w:color w:val="000000"/>
          <w:sz w:val="22"/>
          <w:szCs w:val="22"/>
        </w:rPr>
      </w:pPr>
      <w:r w:rsidRPr="009B2103">
        <w:rPr>
          <w:color w:val="000000"/>
          <w:sz w:val="22"/>
          <w:szCs w:val="22"/>
        </w:rPr>
        <w:t>Registrácia:</w:t>
      </w:r>
      <w:r w:rsidRPr="009B2103">
        <w:rPr>
          <w:color w:val="000000"/>
          <w:sz w:val="22"/>
          <w:szCs w:val="22"/>
        </w:rPr>
        <w:tab/>
      </w:r>
    </w:p>
    <w:p w14:paraId="5A9D7E77" w14:textId="77777777" w:rsidR="00F45AA9" w:rsidRPr="009B2103" w:rsidRDefault="00F45AA9" w:rsidP="00F45AA9">
      <w:pPr>
        <w:tabs>
          <w:tab w:val="left" w:pos="3402"/>
        </w:tabs>
        <w:ind w:left="567"/>
        <w:rPr>
          <w:i/>
          <w:color w:val="000000"/>
          <w:sz w:val="22"/>
          <w:szCs w:val="22"/>
        </w:rPr>
      </w:pPr>
      <w:r w:rsidRPr="009B2103">
        <w:rPr>
          <w:i/>
          <w:color w:val="000000"/>
          <w:sz w:val="22"/>
          <w:szCs w:val="22"/>
        </w:rPr>
        <w:t>(ďalej len „zhotoviteľ“)</w:t>
      </w:r>
    </w:p>
    <w:p w14:paraId="670975D1" w14:textId="77777777" w:rsidR="00F45AA9" w:rsidRPr="009B2103" w:rsidRDefault="00F45AA9" w:rsidP="00F45AA9">
      <w:pPr>
        <w:jc w:val="center"/>
        <w:rPr>
          <w:color w:val="000000"/>
          <w:sz w:val="22"/>
          <w:szCs w:val="22"/>
        </w:rPr>
      </w:pPr>
    </w:p>
    <w:p w14:paraId="70F9C3EA" w14:textId="77777777" w:rsidR="00F45AA9" w:rsidRPr="009B2103" w:rsidRDefault="00F45AA9" w:rsidP="00F45AA9">
      <w:pPr>
        <w:jc w:val="center"/>
        <w:rPr>
          <w:b/>
          <w:color w:val="000000"/>
          <w:sz w:val="22"/>
          <w:szCs w:val="22"/>
        </w:rPr>
      </w:pPr>
      <w:r w:rsidRPr="009B2103">
        <w:rPr>
          <w:b/>
          <w:color w:val="000000"/>
          <w:sz w:val="22"/>
          <w:szCs w:val="22"/>
        </w:rPr>
        <w:t>Článok  2</w:t>
      </w:r>
    </w:p>
    <w:p w14:paraId="38DDE4EA" w14:textId="77777777" w:rsidR="00F45AA9" w:rsidRPr="009B2103" w:rsidRDefault="00F45AA9" w:rsidP="00675A15">
      <w:pPr>
        <w:jc w:val="center"/>
        <w:rPr>
          <w:b/>
          <w:color w:val="000000"/>
          <w:sz w:val="22"/>
          <w:szCs w:val="22"/>
        </w:rPr>
      </w:pPr>
      <w:r w:rsidRPr="009B2103">
        <w:rPr>
          <w:b/>
          <w:color w:val="000000"/>
          <w:sz w:val="22"/>
          <w:szCs w:val="22"/>
        </w:rPr>
        <w:t>Východiskové podklady a údaje</w:t>
      </w:r>
    </w:p>
    <w:p w14:paraId="33A3B70E" w14:textId="77777777" w:rsidR="00F45AA9" w:rsidRPr="009B2103" w:rsidRDefault="00F45AA9" w:rsidP="00F45AA9">
      <w:pPr>
        <w:ind w:left="240"/>
        <w:rPr>
          <w:color w:val="000000"/>
          <w:sz w:val="22"/>
          <w:szCs w:val="22"/>
        </w:rPr>
      </w:pPr>
    </w:p>
    <w:p w14:paraId="2AB269F5" w14:textId="007B3DCB" w:rsidR="00F45AA9" w:rsidRPr="009B2103" w:rsidRDefault="00F45AA9" w:rsidP="00F45AA9">
      <w:pPr>
        <w:ind w:left="240"/>
        <w:rPr>
          <w:color w:val="000000"/>
          <w:sz w:val="22"/>
          <w:szCs w:val="22"/>
        </w:rPr>
      </w:pPr>
    </w:p>
    <w:p w14:paraId="740B6CC6" w14:textId="5E155926" w:rsidR="00AB53C3" w:rsidRPr="009B2103" w:rsidRDefault="00A96AFA" w:rsidP="00675A15">
      <w:pPr>
        <w:pStyle w:val="Odsekzoznamu"/>
        <w:numPr>
          <w:ilvl w:val="0"/>
          <w:numId w:val="74"/>
        </w:numPr>
        <w:jc w:val="both"/>
        <w:rPr>
          <w:b/>
          <w:bCs/>
          <w:sz w:val="22"/>
          <w:szCs w:val="22"/>
        </w:rPr>
      </w:pPr>
      <w:r w:rsidRPr="009B2103">
        <w:rPr>
          <w:sz w:val="22"/>
          <w:szCs w:val="22"/>
        </w:rPr>
        <w:t>Podkladom pre spracovanie tejto zmluvy sú s</w:t>
      </w:r>
      <w:r w:rsidR="00F45AA9" w:rsidRPr="009B2103">
        <w:rPr>
          <w:sz w:val="22"/>
          <w:szCs w:val="22"/>
        </w:rPr>
        <w:t>úťažné podklady</w:t>
      </w:r>
      <w:r w:rsidRPr="009B2103">
        <w:rPr>
          <w:sz w:val="22"/>
          <w:szCs w:val="22"/>
        </w:rPr>
        <w:t xml:space="preserve"> </w:t>
      </w:r>
      <w:r w:rsidR="00F45AA9" w:rsidRPr="009B2103">
        <w:rPr>
          <w:sz w:val="22"/>
          <w:szCs w:val="22"/>
        </w:rPr>
        <w:t>objednávateľa pre Výzvu na predkladanie ponúk uverejnenú vo vestníku verejného obstarávania č</w:t>
      </w:r>
      <w:r w:rsidR="005B3E6E" w:rsidRPr="009B2103">
        <w:rPr>
          <w:sz w:val="22"/>
          <w:szCs w:val="22"/>
        </w:rPr>
        <w:t>.</w:t>
      </w:r>
      <w:r w:rsidR="00675A15" w:rsidRPr="009B2103">
        <w:rPr>
          <w:sz w:val="22"/>
          <w:szCs w:val="22"/>
        </w:rPr>
        <w:t xml:space="preserve"> 117/2023 - 15.06.2023, </w:t>
      </w:r>
      <w:r w:rsidR="00675A15" w:rsidRPr="009B2103">
        <w:rPr>
          <w:b/>
          <w:bCs/>
          <w:sz w:val="22"/>
          <w:szCs w:val="22"/>
        </w:rPr>
        <w:t>20467 – MSP</w:t>
      </w:r>
      <w:r w:rsidR="00675A15" w:rsidRPr="009B2103">
        <w:rPr>
          <w:sz w:val="22"/>
          <w:szCs w:val="22"/>
        </w:rPr>
        <w:t xml:space="preserve">, </w:t>
      </w:r>
      <w:r w:rsidR="0019237E" w:rsidRPr="009B2103">
        <w:rPr>
          <w:sz w:val="22"/>
          <w:szCs w:val="22"/>
        </w:rPr>
        <w:t>názov zákazky</w:t>
      </w:r>
      <w:r w:rsidR="00C47E57" w:rsidRPr="009B2103">
        <w:t xml:space="preserve">:  </w:t>
      </w:r>
      <w:r w:rsidR="00E7084A" w:rsidRPr="009B2103">
        <w:rPr>
          <w:b/>
          <w:bCs/>
          <w:sz w:val="22"/>
          <w:szCs w:val="22"/>
        </w:rPr>
        <w:t>ČOV a kanalizácia Tekovské Nemce_II.</w:t>
      </w:r>
    </w:p>
    <w:p w14:paraId="6753E8C0" w14:textId="7558E282" w:rsidR="00F45AA9" w:rsidRPr="009B2103" w:rsidRDefault="00F45AA9" w:rsidP="00AB53C3">
      <w:pPr>
        <w:numPr>
          <w:ilvl w:val="0"/>
          <w:numId w:val="74"/>
        </w:numPr>
        <w:tabs>
          <w:tab w:val="clear" w:pos="600"/>
          <w:tab w:val="left" w:pos="601"/>
        </w:tabs>
        <w:suppressAutoHyphens/>
        <w:jc w:val="both"/>
        <w:rPr>
          <w:sz w:val="22"/>
          <w:szCs w:val="22"/>
        </w:rPr>
      </w:pPr>
      <w:r w:rsidRPr="009B2103">
        <w:rPr>
          <w:sz w:val="22"/>
          <w:szCs w:val="22"/>
        </w:rPr>
        <w:t>Súčasťou súťažných podkladov je aj projektová dokumentácia a zadanie, podľa ktorej sa budú stavebné práce vykonávať.</w:t>
      </w:r>
    </w:p>
    <w:p w14:paraId="04BB7624" w14:textId="599521B4" w:rsidR="00A96AFA" w:rsidRPr="009B2103" w:rsidRDefault="00CA0DC4" w:rsidP="001F0435">
      <w:pPr>
        <w:pStyle w:val="Odsekzoznamu"/>
        <w:numPr>
          <w:ilvl w:val="0"/>
          <w:numId w:val="74"/>
        </w:numPr>
        <w:jc w:val="both"/>
        <w:rPr>
          <w:sz w:val="22"/>
          <w:szCs w:val="22"/>
        </w:rPr>
      </w:pPr>
      <w:r w:rsidRPr="009B2103">
        <w:rPr>
          <w:sz w:val="22"/>
          <w:szCs w:val="22"/>
        </w:rPr>
        <w:t>Predmet zmluvy bude spolufinancovaný z</w:t>
      </w:r>
      <w:r w:rsidR="00F34291" w:rsidRPr="009B2103">
        <w:rPr>
          <w:sz w:val="22"/>
          <w:szCs w:val="22"/>
        </w:rPr>
        <w:t> </w:t>
      </w:r>
      <w:r w:rsidR="00D05A39" w:rsidRPr="009B2103">
        <w:rPr>
          <w:sz w:val="22"/>
          <w:szCs w:val="22"/>
        </w:rPr>
        <w:t>prostriedkov</w:t>
      </w:r>
      <w:r w:rsidR="00F34291" w:rsidRPr="009B2103">
        <w:rPr>
          <w:sz w:val="22"/>
          <w:szCs w:val="22"/>
        </w:rPr>
        <w:t xml:space="preserve"> </w:t>
      </w:r>
      <w:r w:rsidR="00C47E57" w:rsidRPr="009B2103">
        <w:rPr>
          <w:sz w:val="22"/>
          <w:szCs w:val="22"/>
        </w:rPr>
        <w:t>Environmentálneho fondu</w:t>
      </w:r>
      <w:r w:rsidR="00F34291" w:rsidRPr="009B2103">
        <w:rPr>
          <w:sz w:val="22"/>
          <w:szCs w:val="22"/>
        </w:rPr>
        <w:t xml:space="preserve"> alebo z nenávratného finančného príspevku alebo dotácie</w:t>
      </w:r>
      <w:r w:rsidR="00C47E57" w:rsidRPr="009B2103">
        <w:rPr>
          <w:sz w:val="22"/>
          <w:szCs w:val="22"/>
        </w:rPr>
        <w:t xml:space="preserve"> (</w:t>
      </w:r>
      <w:r w:rsidRPr="009B2103">
        <w:rPr>
          <w:sz w:val="22"/>
          <w:szCs w:val="22"/>
        </w:rPr>
        <w:t>ďalej</w:t>
      </w:r>
      <w:r w:rsidR="00C47E57" w:rsidRPr="009B2103">
        <w:rPr>
          <w:sz w:val="22"/>
          <w:szCs w:val="22"/>
        </w:rPr>
        <w:t xml:space="preserve"> len</w:t>
      </w:r>
      <w:r w:rsidRPr="009B2103">
        <w:rPr>
          <w:sz w:val="22"/>
          <w:szCs w:val="22"/>
        </w:rPr>
        <w:t xml:space="preserve"> „poskytovateľ“).</w:t>
      </w:r>
      <w:r w:rsidR="00171F79" w:rsidRPr="009B2103">
        <w:rPr>
          <w:sz w:val="22"/>
          <w:szCs w:val="22"/>
        </w:rPr>
        <w:t xml:space="preserve"> </w:t>
      </w:r>
      <w:r w:rsidR="00A96AFA" w:rsidRPr="009B2103">
        <w:rPr>
          <w:sz w:val="22"/>
          <w:szCs w:val="22"/>
        </w:rPr>
        <w:t>Objednávateľ podal Žiadosť o poskytnutie podpory formou dotácie</w:t>
      </w:r>
      <w:r w:rsidR="00A96AFA" w:rsidRPr="009B2103">
        <w:t xml:space="preserve"> </w:t>
      </w:r>
      <w:r w:rsidR="00A96AFA" w:rsidRPr="009B2103">
        <w:rPr>
          <w:sz w:val="22"/>
          <w:szCs w:val="22"/>
        </w:rPr>
        <w:t>formou dotácie na podporné programové aktivity na rok 2023</w:t>
      </w:r>
      <w:r w:rsidR="00A96AFA" w:rsidRPr="009B2103">
        <w:t xml:space="preserve"> </w:t>
      </w:r>
      <w:r w:rsidR="00A96AFA" w:rsidRPr="009B2103">
        <w:rPr>
          <w:sz w:val="22"/>
          <w:szCs w:val="22"/>
        </w:rPr>
        <w:t xml:space="preserve">v zmysle zákona č. 587/2004 Z. z. o Environmentálnom fonde a o zmene a doplnení niektorých zákonov v znení neskorších predpisov na Výzvu č. B-1/2023, ktorá je v konaní o pridelení dotácie. </w:t>
      </w:r>
    </w:p>
    <w:p w14:paraId="111B159E" w14:textId="4C361A2E" w:rsidR="00A96AFA" w:rsidRPr="009B2103" w:rsidRDefault="00A96AFA" w:rsidP="00A96AFA">
      <w:pPr>
        <w:pStyle w:val="Odsekzoznamu"/>
        <w:numPr>
          <w:ilvl w:val="0"/>
          <w:numId w:val="74"/>
        </w:numPr>
        <w:jc w:val="both"/>
        <w:rPr>
          <w:sz w:val="22"/>
          <w:szCs w:val="22"/>
        </w:rPr>
      </w:pPr>
      <w:r w:rsidRPr="009B2103">
        <w:rPr>
          <w:sz w:val="22"/>
          <w:szCs w:val="22"/>
        </w:rPr>
        <w:t>Zmluvné strany berú na vedomie, že Objednávateľ nemá vlastné zdroje na realizáciu predmetu zákazky a realizácia predmetu zákazky bude možná len na základe poskytnutých dotácií/ NFP/ prostriedkov z iných zdrojov. Objednávateľ sa zaväzuje, že využije všetky existujúce (vhodné) možnosti požiadať príslušného poskytovateľa o poskytnutie prostriedkov/ NFP/ dotácie na realizáciu predmetu plnenia.</w:t>
      </w:r>
    </w:p>
    <w:p w14:paraId="478D266A" w14:textId="77777777" w:rsidR="00A96AFA" w:rsidRPr="009B2103" w:rsidRDefault="00A96AFA" w:rsidP="00A96AFA">
      <w:pPr>
        <w:pStyle w:val="Odsekzoznamu"/>
        <w:ind w:left="600"/>
        <w:jc w:val="both"/>
        <w:rPr>
          <w:sz w:val="22"/>
          <w:szCs w:val="22"/>
        </w:rPr>
      </w:pPr>
    </w:p>
    <w:p w14:paraId="1914EE7C" w14:textId="77777777" w:rsidR="00F45AA9" w:rsidRPr="009B2103" w:rsidRDefault="00F45AA9" w:rsidP="00F45AA9">
      <w:pPr>
        <w:ind w:left="240"/>
        <w:jc w:val="center"/>
        <w:rPr>
          <w:b/>
          <w:color w:val="000000"/>
          <w:sz w:val="22"/>
          <w:szCs w:val="22"/>
        </w:rPr>
      </w:pPr>
      <w:r w:rsidRPr="009B2103">
        <w:rPr>
          <w:b/>
          <w:color w:val="000000"/>
          <w:sz w:val="22"/>
          <w:szCs w:val="22"/>
        </w:rPr>
        <w:t>Článok  3</w:t>
      </w:r>
    </w:p>
    <w:p w14:paraId="530DD1A1" w14:textId="77777777" w:rsidR="00F45AA9" w:rsidRPr="009B2103" w:rsidRDefault="00F45AA9" w:rsidP="00F45AA9">
      <w:pPr>
        <w:jc w:val="center"/>
        <w:rPr>
          <w:b/>
          <w:color w:val="000000"/>
          <w:sz w:val="22"/>
          <w:szCs w:val="22"/>
        </w:rPr>
      </w:pPr>
      <w:r w:rsidRPr="009B2103">
        <w:rPr>
          <w:b/>
          <w:color w:val="000000"/>
          <w:sz w:val="22"/>
          <w:szCs w:val="22"/>
        </w:rPr>
        <w:lastRenderedPageBreak/>
        <w:t>Predmet zmluvy</w:t>
      </w:r>
    </w:p>
    <w:p w14:paraId="542FEB5F" w14:textId="77777777" w:rsidR="00F45AA9" w:rsidRPr="009B2103" w:rsidRDefault="00F45AA9" w:rsidP="00F45AA9">
      <w:pPr>
        <w:jc w:val="center"/>
        <w:rPr>
          <w:b/>
          <w:color w:val="000000"/>
          <w:sz w:val="22"/>
          <w:szCs w:val="22"/>
        </w:rPr>
      </w:pPr>
    </w:p>
    <w:p w14:paraId="4D658C34" w14:textId="77777777" w:rsidR="00F45AA9" w:rsidRPr="009B2103" w:rsidRDefault="00F45AA9" w:rsidP="00CD3DFA">
      <w:pPr>
        <w:numPr>
          <w:ilvl w:val="0"/>
          <w:numId w:val="91"/>
        </w:numPr>
        <w:suppressAutoHyphens/>
        <w:jc w:val="both"/>
        <w:rPr>
          <w:sz w:val="22"/>
          <w:szCs w:val="22"/>
        </w:rPr>
      </w:pPr>
      <w:r w:rsidRPr="009B2103">
        <w:rPr>
          <w:sz w:val="22"/>
          <w:szCs w:val="22"/>
        </w:rPr>
        <w:t xml:space="preserve">Zhotoviteľ sa zaväzuje vykonať pre objednávateľa kompletné zabezpečenie prác na stavbe v rozsahu podľa článku 2 tejto zmluvy a prílohy č. 1 </w:t>
      </w:r>
      <w:r w:rsidRPr="009B2103">
        <w:rPr>
          <w:b/>
          <w:sz w:val="22"/>
          <w:szCs w:val="22"/>
        </w:rPr>
        <w:t>ocenený výkaz výmer</w:t>
      </w:r>
      <w:r w:rsidRPr="009B2103">
        <w:rPr>
          <w:sz w:val="22"/>
          <w:szCs w:val="22"/>
        </w:rPr>
        <w:t>.</w:t>
      </w:r>
    </w:p>
    <w:p w14:paraId="0F4EAB53" w14:textId="6B5D1176" w:rsidR="00171F79" w:rsidRPr="009B2103" w:rsidRDefault="00171F79" w:rsidP="00171F79">
      <w:pPr>
        <w:suppressAutoHyphens/>
        <w:ind w:left="600"/>
        <w:jc w:val="both"/>
        <w:rPr>
          <w:sz w:val="22"/>
          <w:szCs w:val="22"/>
        </w:rPr>
      </w:pPr>
      <w:r w:rsidRPr="009B2103">
        <w:rPr>
          <w:sz w:val="22"/>
          <w:szCs w:val="22"/>
        </w:rPr>
        <w:t xml:space="preserve">Dielo môže byť realizované po častiach a rozsah jednotlivých častí bude závisieť od finančných možností </w:t>
      </w:r>
      <w:r w:rsidR="00CD3DFA" w:rsidRPr="009B2103">
        <w:rPr>
          <w:sz w:val="22"/>
          <w:szCs w:val="22"/>
        </w:rPr>
        <w:t xml:space="preserve">objednávateľa </w:t>
      </w:r>
      <w:r w:rsidRPr="009B2103">
        <w:rPr>
          <w:sz w:val="22"/>
          <w:szCs w:val="22"/>
        </w:rPr>
        <w:t>podľa článku č. 1 tejto zmluvy.</w:t>
      </w:r>
    </w:p>
    <w:p w14:paraId="4BC087EC"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14:paraId="342B4B31"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79AE3147" w14:textId="27790C98" w:rsidR="00171F79" w:rsidRPr="009B2103" w:rsidRDefault="00F45AA9" w:rsidP="00CD3DFA">
      <w:pPr>
        <w:numPr>
          <w:ilvl w:val="0"/>
          <w:numId w:val="91"/>
        </w:numPr>
        <w:suppressAutoHyphens/>
        <w:ind w:hanging="357"/>
        <w:jc w:val="both"/>
        <w:rPr>
          <w:color w:val="000000"/>
          <w:sz w:val="22"/>
          <w:szCs w:val="22"/>
        </w:rPr>
      </w:pPr>
      <w:r w:rsidRPr="009B2103">
        <w:rPr>
          <w:color w:val="000000"/>
          <w:sz w:val="22"/>
          <w:szCs w:val="22"/>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14:paraId="5040EAB8" w14:textId="2E9A1098" w:rsidR="00F45AA9" w:rsidRPr="009B2103" w:rsidRDefault="00F45AA9" w:rsidP="00CD3DFA">
      <w:pPr>
        <w:numPr>
          <w:ilvl w:val="0"/>
          <w:numId w:val="91"/>
        </w:numPr>
        <w:suppressAutoHyphens/>
        <w:jc w:val="both"/>
        <w:rPr>
          <w:color w:val="000000"/>
          <w:sz w:val="22"/>
          <w:szCs w:val="22"/>
        </w:rPr>
      </w:pPr>
      <w:r w:rsidRPr="009B2103">
        <w:rPr>
          <w:color w:val="000000"/>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objednávateľom aj poskytovateľom</w:t>
      </w:r>
      <w:r w:rsidR="00CA0DC4" w:rsidRPr="009B2103">
        <w:rPr>
          <w:color w:val="000000"/>
          <w:sz w:val="22"/>
          <w:szCs w:val="22"/>
        </w:rPr>
        <w:t xml:space="preserve"> </w:t>
      </w:r>
      <w:r w:rsidR="00CA0DC4" w:rsidRPr="009B2103">
        <w:rPr>
          <w:sz w:val="22"/>
          <w:szCs w:val="22"/>
        </w:rPr>
        <w:t>prostriedkov</w:t>
      </w:r>
      <w:r w:rsidR="00D05A39" w:rsidRPr="009B2103">
        <w:rPr>
          <w:sz w:val="22"/>
          <w:szCs w:val="22"/>
        </w:rPr>
        <w:t>/</w:t>
      </w:r>
      <w:r w:rsidR="00CD3DFA" w:rsidRPr="009B2103">
        <w:rPr>
          <w:sz w:val="22"/>
          <w:szCs w:val="22"/>
        </w:rPr>
        <w:t xml:space="preserve"> </w:t>
      </w:r>
      <w:r w:rsidR="00D05A39" w:rsidRPr="009B2103">
        <w:rPr>
          <w:sz w:val="22"/>
          <w:szCs w:val="22"/>
        </w:rPr>
        <w:t>dotácie</w:t>
      </w:r>
      <w:r w:rsidR="00CD3DFA" w:rsidRPr="009B2103">
        <w:rPr>
          <w:sz w:val="22"/>
          <w:szCs w:val="22"/>
        </w:rPr>
        <w:t>/ NFP</w:t>
      </w:r>
      <w:r w:rsidR="00D05A39" w:rsidRPr="009B2103">
        <w:rPr>
          <w:sz w:val="22"/>
          <w:szCs w:val="22"/>
        </w:rPr>
        <w:t>.</w:t>
      </w:r>
    </w:p>
    <w:p w14:paraId="657967CA"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sa zaväzuje akceptovať zmeny v rozsahu diela vyžiadané objednávateľom písomne a uzatvoriť na ich rozsah dodatok k tejto zmluve.</w:t>
      </w:r>
    </w:p>
    <w:p w14:paraId="7D8F8D24" w14:textId="77777777" w:rsidR="00F45AA9" w:rsidRPr="009B2103" w:rsidRDefault="00F45AA9" w:rsidP="00CD3DFA">
      <w:pPr>
        <w:numPr>
          <w:ilvl w:val="0"/>
          <w:numId w:val="91"/>
        </w:numPr>
        <w:suppressAutoHyphens/>
        <w:ind w:left="595" w:hanging="357"/>
        <w:jc w:val="both"/>
        <w:rPr>
          <w:color w:val="000000"/>
          <w:sz w:val="22"/>
          <w:szCs w:val="22"/>
        </w:rPr>
      </w:pPr>
      <w:r w:rsidRPr="009B2103">
        <w:rPr>
          <w:color w:val="000000"/>
          <w:sz w:val="22"/>
          <w:szCs w:val="22"/>
        </w:rPr>
        <w:t>Zhotoviteľ nemá právo požadovať objednanie iných súvisiacich a predchádzajúcich prác mimo rozsahu prác stanovených touto zmluvou. Objednávateľ môže objednávať tieto práce u tretieho subjektu.</w:t>
      </w:r>
    </w:p>
    <w:p w14:paraId="07269957" w14:textId="77777777" w:rsidR="00F45AA9" w:rsidRPr="009B2103" w:rsidRDefault="00F45AA9" w:rsidP="00CD3DFA">
      <w:pPr>
        <w:numPr>
          <w:ilvl w:val="0"/>
          <w:numId w:val="91"/>
        </w:numPr>
        <w:suppressAutoHyphens/>
        <w:ind w:left="595" w:hanging="357"/>
        <w:jc w:val="both"/>
        <w:rPr>
          <w:color w:val="000000"/>
          <w:sz w:val="22"/>
          <w:szCs w:val="22"/>
        </w:rPr>
      </w:pPr>
      <w:r w:rsidRPr="009B2103">
        <w:rPr>
          <w:sz w:val="22"/>
          <w:szCs w:val="22"/>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14:paraId="6ED54A70" w14:textId="77777777" w:rsidR="00F45AA9" w:rsidRPr="009B2103" w:rsidRDefault="00F45AA9" w:rsidP="00F45AA9">
      <w:pPr>
        <w:rPr>
          <w:b/>
          <w:color w:val="000000"/>
          <w:sz w:val="22"/>
          <w:szCs w:val="22"/>
        </w:rPr>
      </w:pPr>
    </w:p>
    <w:p w14:paraId="07958E7F" w14:textId="77777777" w:rsidR="00F45AA9" w:rsidRPr="009B2103" w:rsidRDefault="00F45AA9" w:rsidP="00F45AA9">
      <w:pPr>
        <w:ind w:left="240"/>
        <w:jc w:val="center"/>
        <w:rPr>
          <w:b/>
          <w:color w:val="000000"/>
          <w:sz w:val="22"/>
          <w:szCs w:val="22"/>
        </w:rPr>
      </w:pPr>
      <w:r w:rsidRPr="009B2103">
        <w:rPr>
          <w:b/>
          <w:color w:val="000000"/>
          <w:sz w:val="22"/>
          <w:szCs w:val="22"/>
        </w:rPr>
        <w:t>Článok  4</w:t>
      </w:r>
    </w:p>
    <w:p w14:paraId="0F884F85" w14:textId="77777777" w:rsidR="00F45AA9" w:rsidRPr="009B2103" w:rsidRDefault="00F45AA9" w:rsidP="00F45AA9">
      <w:pPr>
        <w:jc w:val="center"/>
        <w:rPr>
          <w:b/>
          <w:color w:val="000000"/>
          <w:sz w:val="22"/>
          <w:szCs w:val="22"/>
        </w:rPr>
      </w:pPr>
      <w:r w:rsidRPr="009B2103">
        <w:rPr>
          <w:b/>
          <w:color w:val="000000"/>
          <w:sz w:val="22"/>
          <w:szCs w:val="22"/>
        </w:rPr>
        <w:t>Lehota a miesto plnenia</w:t>
      </w:r>
    </w:p>
    <w:p w14:paraId="7B5F4953" w14:textId="77777777" w:rsidR="00F45AA9" w:rsidRPr="009B2103" w:rsidRDefault="00F45AA9" w:rsidP="00F45AA9">
      <w:pPr>
        <w:ind w:left="709" w:hanging="425"/>
        <w:jc w:val="both"/>
        <w:rPr>
          <w:color w:val="000000"/>
          <w:sz w:val="22"/>
          <w:szCs w:val="22"/>
        </w:rPr>
      </w:pPr>
    </w:p>
    <w:p w14:paraId="118CF535"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Zhotoviteľ sa zaväzuje vykonať práce, rozsah ktorých je určený v článku 3 tejto zmluvy, v nasledovných lehotách:</w:t>
      </w:r>
    </w:p>
    <w:p w14:paraId="7FBA12E7" w14:textId="77777777"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Začiatok:</w:t>
      </w:r>
      <w:r w:rsidRPr="009B2103">
        <w:rPr>
          <w:rFonts w:eastAsia="Arial Narrow"/>
          <w:sz w:val="22"/>
          <w:szCs w:val="22"/>
        </w:rPr>
        <w:t xml:space="preserve"> odo dňa prevzatia a odovzdania staveniska;</w:t>
      </w:r>
    </w:p>
    <w:p w14:paraId="51E6F2A0" w14:textId="6878EB43"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Termín realizácie</w:t>
      </w:r>
      <w:r w:rsidR="00D601EB" w:rsidRPr="009B2103">
        <w:rPr>
          <w:rFonts w:eastAsia="Batang"/>
          <w:b/>
          <w:sz w:val="22"/>
          <w:szCs w:val="22"/>
          <w:lang w:bidi="he-IL"/>
        </w:rPr>
        <w:t xml:space="preserve">: do </w:t>
      </w:r>
      <w:r w:rsidR="00E7084A" w:rsidRPr="009B2103">
        <w:rPr>
          <w:rFonts w:eastAsia="Batang"/>
          <w:b/>
          <w:sz w:val="22"/>
          <w:szCs w:val="22"/>
          <w:lang w:bidi="he-IL"/>
        </w:rPr>
        <w:t>18</w:t>
      </w:r>
      <w:r w:rsidR="00D601EB" w:rsidRPr="009B2103">
        <w:rPr>
          <w:rFonts w:eastAsia="Batang"/>
          <w:b/>
          <w:sz w:val="22"/>
          <w:szCs w:val="22"/>
          <w:lang w:bidi="he-IL"/>
        </w:rPr>
        <w:t xml:space="preserve"> mesiacov odo dňa prevzatia a odovzdania staveniska; </w:t>
      </w:r>
    </w:p>
    <w:p w14:paraId="5B2B282D" w14:textId="02DA4B6B" w:rsidR="00D601EB" w:rsidRPr="009B2103" w:rsidRDefault="00F45AA9" w:rsidP="00D601EB">
      <w:pPr>
        <w:numPr>
          <w:ilvl w:val="0"/>
          <w:numId w:val="72"/>
        </w:numPr>
        <w:suppressAutoHyphens/>
        <w:autoSpaceDE w:val="0"/>
        <w:autoSpaceDN w:val="0"/>
        <w:ind w:left="993" w:hanging="284"/>
        <w:jc w:val="both"/>
        <w:rPr>
          <w:rFonts w:eastAsia="Batang"/>
          <w:b/>
          <w:sz w:val="22"/>
          <w:szCs w:val="22"/>
          <w:lang w:bidi="he-IL"/>
        </w:rPr>
      </w:pPr>
      <w:r w:rsidRPr="009B2103">
        <w:rPr>
          <w:rFonts w:eastAsia="Batang"/>
          <w:b/>
          <w:sz w:val="22"/>
          <w:szCs w:val="22"/>
          <w:lang w:bidi="he-IL"/>
        </w:rPr>
        <w:t>Miesto plnenia:</w:t>
      </w:r>
      <w:r w:rsidR="00AB53C3" w:rsidRPr="009B2103">
        <w:rPr>
          <w:rFonts w:eastAsia="Batang"/>
          <w:b/>
          <w:sz w:val="22"/>
          <w:szCs w:val="22"/>
          <w:lang w:bidi="he-IL"/>
        </w:rPr>
        <w:t xml:space="preserve"> </w:t>
      </w:r>
      <w:r w:rsidR="00C47E57" w:rsidRPr="009B2103">
        <w:rPr>
          <w:rFonts w:eastAsia="Arial Narrow"/>
          <w:sz w:val="22"/>
          <w:szCs w:val="22"/>
        </w:rPr>
        <w:t xml:space="preserve">obec </w:t>
      </w:r>
      <w:r w:rsidR="00E7084A" w:rsidRPr="009B2103">
        <w:rPr>
          <w:rFonts w:eastAsia="Arial Narrow"/>
          <w:sz w:val="22"/>
          <w:szCs w:val="22"/>
        </w:rPr>
        <w:t>Tekovské Nemce.</w:t>
      </w:r>
    </w:p>
    <w:p w14:paraId="08055A5C" w14:textId="2CF19C0A" w:rsidR="00CD3DFA" w:rsidRPr="009B2103" w:rsidRDefault="00CD3DF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Zhotoviteľ sa zaväzuje realizovať dielo podľa časového harmonogramu prác, ktorý je prílohou č. 5 tejto zmluvy. V prípade, že zhotoviteľ vykoná dielo pred dohodnutým termínom, zaväzuje sa objednávateľ riadne zhotovené dielo prevziať aj v skoršom ponúknutom termíne. Počet stanovených kalendárnych dní zhotoviteľom je záväzný. </w:t>
      </w:r>
      <w:r w:rsidR="00066D09" w:rsidRPr="009B2103">
        <w:rPr>
          <w:rFonts w:eastAsia="Batang"/>
          <w:sz w:val="22"/>
          <w:szCs w:val="22"/>
          <w:lang w:bidi="he-IL"/>
        </w:rPr>
        <w:t>V prípade akejkoľvek udalosti postupuje Zhotoviteľ  v zmysle bodu 3 – 6 tohto článku a preruší práce, čo uvedie aj v stavebnom denníku vedenom v zmysle tejto zmluvy.</w:t>
      </w:r>
    </w:p>
    <w:p w14:paraId="48D3341B" w14:textId="3E5487CD" w:rsidR="00CD3DFA" w:rsidRPr="009B2103" w:rsidRDefault="00CD3DF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Dodržiavanie termínu realizácie diela zo strany zhotoviteľa závisí od riadnej a včasnej súčinnosti objednávateľa dohodnutej v zmluve. Po dobu omeškania objednávateľa s poskytnutím súčinnosti nie je zhotoviteľ v omeškaní s plnením záväzku.</w:t>
      </w:r>
    </w:p>
    <w:p w14:paraId="0813E7AE" w14:textId="522E93D1" w:rsidR="00CD3DFA" w:rsidRPr="009B2103" w:rsidRDefault="00D179DA" w:rsidP="00CD3DF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Ak sa dielo realizuje po častiach podľa článku 3 bod 1 druhej vety, platí že po skončení realizácie jednotlivých časti sa prerušia práce, čo sa uvedie aj v stavebnom denníku, po dobu prerušenia prác neplynú termíny.</w:t>
      </w:r>
    </w:p>
    <w:p w14:paraId="4DE52FD2" w14:textId="03694733" w:rsidR="00D179DA" w:rsidRPr="009B2103" w:rsidRDefault="00CD3DFA" w:rsidP="00D179D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Pre vylúčenie pochybností sa má zato, že úkony a činnosti uvedené v Časovom harmonograme začínajú plynúť odo dňa prevzatia Staveniska podľa tejto Zmluvy a končia sa dňom odovzdania a prevzatia </w:t>
      </w:r>
      <w:r w:rsidR="00BA424A" w:rsidRPr="009B2103">
        <w:rPr>
          <w:rFonts w:eastAsia="Batang"/>
          <w:sz w:val="22"/>
          <w:szCs w:val="22"/>
          <w:lang w:bidi="he-IL"/>
        </w:rPr>
        <w:t xml:space="preserve">dokončeného </w:t>
      </w:r>
      <w:r w:rsidRPr="009B2103">
        <w:rPr>
          <w:rFonts w:eastAsia="Batang"/>
          <w:sz w:val="22"/>
          <w:szCs w:val="22"/>
          <w:lang w:bidi="he-IL"/>
        </w:rPr>
        <w:t>Diela.</w:t>
      </w:r>
    </w:p>
    <w:p w14:paraId="2DAB7B53" w14:textId="77777777" w:rsidR="00D179DA" w:rsidRPr="009B2103" w:rsidRDefault="00D179DA" w:rsidP="00D179D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Realizácia stavebného diela je podmienená vhodnými klimatickými podmienkami, t. j. objednávateľ odovzdá stavenisko na realizáciu zhotoviteľovi, pokiaľ v predpokladanej lehote realizácie budú vhodné </w:t>
      </w:r>
      <w:r w:rsidRPr="009B2103">
        <w:rPr>
          <w:rFonts w:eastAsia="Batang"/>
          <w:sz w:val="22"/>
          <w:szCs w:val="22"/>
          <w:lang w:bidi="he-IL"/>
        </w:rPr>
        <w:lastRenderedPageBreak/>
        <w:t xml:space="preserve">klimatické podmienky. Zhotoviteľ je oprávnený prerušiť výstavbu v prípade, že klimatické podmienky nebudú umožňovať zrealizovať dielo v požadovanej kvalite za dodržania príslušných noriem, a zákonov. Prerušenie prác musí byť zaznamenané napr. v stavebnom denníku, resp. záznamom. </w:t>
      </w:r>
    </w:p>
    <w:p w14:paraId="208FFD5E" w14:textId="77777777" w:rsidR="00D179DA" w:rsidRPr="009B2103" w:rsidRDefault="00D179DA" w:rsidP="00D179DA">
      <w:pPr>
        <w:suppressAutoHyphens/>
        <w:autoSpaceDE w:val="0"/>
        <w:autoSpaceDN w:val="0"/>
        <w:ind w:left="709"/>
        <w:jc w:val="both"/>
        <w:rPr>
          <w:rFonts w:eastAsia="Batang"/>
          <w:sz w:val="22"/>
          <w:szCs w:val="22"/>
          <w:lang w:bidi="he-IL"/>
        </w:rPr>
      </w:pPr>
      <w:r w:rsidRPr="009B2103">
        <w:rPr>
          <w:rFonts w:eastAsia="Batang"/>
          <w:sz w:val="22"/>
          <w:szCs w:val="22"/>
          <w:lang w:bidi="he-IL"/>
        </w:rPr>
        <w:t>Zhotoviteľ je oprávnený prerušiť výstavbu aj v dôsledku vyššej moci.</w:t>
      </w:r>
    </w:p>
    <w:p w14:paraId="2B5F7B7B" w14:textId="6E5A7D90" w:rsidR="00D179DA" w:rsidRPr="009B2103" w:rsidRDefault="00D179DA" w:rsidP="00D179DA">
      <w:pPr>
        <w:suppressAutoHyphens/>
        <w:autoSpaceDE w:val="0"/>
        <w:autoSpaceDN w:val="0"/>
        <w:ind w:left="709"/>
        <w:jc w:val="both"/>
        <w:rPr>
          <w:rFonts w:eastAsia="Batang"/>
          <w:sz w:val="22"/>
          <w:szCs w:val="22"/>
          <w:lang w:bidi="he-IL"/>
        </w:rPr>
      </w:pPr>
      <w:r w:rsidRPr="009B2103">
        <w:rPr>
          <w:rFonts w:eastAsia="Batang"/>
          <w:sz w:val="22"/>
          <w:szCs w:val="22"/>
          <w:lang w:bidi="he-IL"/>
        </w:rPr>
        <w:t xml:space="preserve">Za vyššiu moc sa považuje udalosť alebo okolnosť (napr. živelná pohroma, povodeň, zemetrasenie, víchrica, mimoriadna situácia / stav ohrozujúci bezpečnosť alebo zdravie, pandémia, vojna a pod.): </w:t>
      </w:r>
    </w:p>
    <w:p w14:paraId="0910F3EE"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a)</w:t>
      </w:r>
      <w:r w:rsidRPr="009B2103">
        <w:rPr>
          <w:rFonts w:eastAsia="Batang"/>
          <w:sz w:val="22"/>
          <w:szCs w:val="22"/>
          <w:lang w:bidi="he-IL"/>
        </w:rPr>
        <w:tab/>
        <w:t>ktorá je mimo kontroly zmluvnej strany,</w:t>
      </w:r>
    </w:p>
    <w:p w14:paraId="6A6AA78F"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b)</w:t>
      </w:r>
      <w:r w:rsidRPr="009B2103">
        <w:rPr>
          <w:rFonts w:eastAsia="Batang"/>
          <w:sz w:val="22"/>
          <w:szCs w:val="22"/>
          <w:lang w:bidi="he-IL"/>
        </w:rPr>
        <w:tab/>
        <w:t>proti vzniku ktorej sa zmluvná strana nemohla primerane zabezpečiť pred uzavretím tejto zmluvy,</w:t>
      </w:r>
    </w:p>
    <w:p w14:paraId="18AAF856"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c)</w:t>
      </w:r>
      <w:r w:rsidRPr="009B2103">
        <w:rPr>
          <w:rFonts w:eastAsia="Batang"/>
          <w:sz w:val="22"/>
          <w:szCs w:val="22"/>
          <w:lang w:bidi="he-IL"/>
        </w:rPr>
        <w:tab/>
        <w:t xml:space="preserve">ktorej sa po jej vzniku, nemohla zmluvná strana patrične vyhnúť alebo ju prekonať, </w:t>
      </w:r>
    </w:p>
    <w:p w14:paraId="7205B77B" w14:textId="77777777" w:rsidR="00D179DA" w:rsidRPr="009B2103" w:rsidRDefault="00D179DA" w:rsidP="00D179DA">
      <w:pPr>
        <w:suppressAutoHyphens/>
        <w:autoSpaceDE w:val="0"/>
        <w:autoSpaceDN w:val="0"/>
        <w:ind w:left="993"/>
        <w:jc w:val="both"/>
        <w:rPr>
          <w:rFonts w:eastAsia="Batang"/>
          <w:sz w:val="22"/>
          <w:szCs w:val="22"/>
          <w:lang w:bidi="he-IL"/>
        </w:rPr>
      </w:pPr>
      <w:r w:rsidRPr="009B2103">
        <w:rPr>
          <w:rFonts w:eastAsia="Batang"/>
          <w:sz w:val="22"/>
          <w:szCs w:val="22"/>
          <w:lang w:bidi="he-IL"/>
        </w:rPr>
        <w:t>d)</w:t>
      </w:r>
      <w:r w:rsidRPr="009B2103">
        <w:rPr>
          <w:rFonts w:eastAsia="Batang"/>
          <w:sz w:val="22"/>
          <w:szCs w:val="22"/>
          <w:lang w:bidi="he-IL"/>
        </w:rPr>
        <w:tab/>
        <w:t>ktorú nie je možné v zásade pripísať druhej zmluvnej strane.</w:t>
      </w:r>
    </w:p>
    <w:p w14:paraId="491DF895" w14:textId="77777777" w:rsidR="00BA424A" w:rsidRPr="009B2103" w:rsidRDefault="00D179DA" w:rsidP="00BA424A">
      <w:pPr>
        <w:suppressAutoHyphens/>
        <w:autoSpaceDE w:val="0"/>
        <w:autoSpaceDN w:val="0"/>
        <w:ind w:left="708"/>
        <w:jc w:val="both"/>
        <w:rPr>
          <w:rFonts w:eastAsia="Batang"/>
          <w:sz w:val="22"/>
          <w:szCs w:val="22"/>
          <w:lang w:bidi="he-IL"/>
        </w:rPr>
      </w:pPr>
      <w:r w:rsidRPr="009B2103">
        <w:rPr>
          <w:rFonts w:eastAsia="Batang"/>
          <w:sz w:val="22"/>
          <w:szCs w:val="22"/>
          <w:lang w:bidi="he-IL"/>
        </w:rPr>
        <w:t>Zmluvné termíny sa predlžujú o trvanie nevhodných klimatických podmienok, pre ktoré bolo prerušené vykonávanie diela, o trvanie vyššej moci a o dobu nevyhnutnú na odstránenie jej priamych následkov alebo súvisiacich následkov (napr. obmedzenie určitých komodít na trhu)</w:t>
      </w:r>
      <w:r w:rsidR="00BA424A" w:rsidRPr="009B2103">
        <w:rPr>
          <w:rFonts w:eastAsia="Batang"/>
          <w:sz w:val="22"/>
          <w:szCs w:val="22"/>
          <w:lang w:bidi="he-IL"/>
        </w:rPr>
        <w:t>.</w:t>
      </w:r>
    </w:p>
    <w:p w14:paraId="020ADC76" w14:textId="691E43DA" w:rsidR="00F45AA9" w:rsidRPr="009B2103" w:rsidRDefault="00F45AA9" w:rsidP="00BA424A">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Nebezpečenstvo škody na predmete plnenia zmluvy nesie v plnom rozsahu zhotoviteľ do doby protokolárneho odovzdania a prevzatia diela.</w:t>
      </w:r>
    </w:p>
    <w:p w14:paraId="64ACA6D1" w14:textId="077333A5"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Zhotoviteľ musí bezodkladne  písomne informovať objednávateľa o vzniku akejkoľvek  udalosti, ktorá bráni alebo sťažuje vykonanie predmetu zmluvy s dôsledkom predĺženia dohodnutých termínov. Objednávateľ bude tieto udalosti konzultovať vopred s poskytovateľom </w:t>
      </w:r>
      <w:r w:rsidR="00BA424A" w:rsidRPr="009B2103">
        <w:rPr>
          <w:sz w:val="22"/>
          <w:szCs w:val="22"/>
        </w:rPr>
        <w:t>prostriedkov/ dotácie/ NFP.</w:t>
      </w:r>
    </w:p>
    <w:p w14:paraId="4E88824E"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Objednávateľ ukončené práce prevezme v lehotách podľa tohto článku a zaplatí za ich zhotovenie dohodnutú cenu.</w:t>
      </w:r>
    </w:p>
    <w:p w14:paraId="65FBD721" w14:textId="77777777" w:rsidR="00F45AA9" w:rsidRPr="009B2103" w:rsidRDefault="00F45AA9" w:rsidP="0083709E">
      <w:pPr>
        <w:numPr>
          <w:ilvl w:val="0"/>
          <w:numId w:val="60"/>
        </w:numPr>
        <w:suppressAutoHyphens/>
        <w:autoSpaceDE w:val="0"/>
        <w:autoSpaceDN w:val="0"/>
        <w:ind w:left="709" w:hanging="425"/>
        <w:jc w:val="both"/>
        <w:rPr>
          <w:rFonts w:eastAsia="Batang"/>
          <w:sz w:val="22"/>
          <w:szCs w:val="22"/>
          <w:lang w:bidi="he-IL"/>
        </w:rPr>
      </w:pPr>
      <w:r w:rsidRPr="009B2103">
        <w:rPr>
          <w:rFonts w:eastAsia="Batang"/>
          <w:sz w:val="22"/>
          <w:szCs w:val="22"/>
          <w:lang w:bidi="he-IL"/>
        </w:rPr>
        <w:t xml:space="preserve">Za dokončené dielo sa považuje dielo po jeho kompletnom vyhotovení podľa dohodnutého rozsahu a po odstránení všetkých vád a nedorobkov.  </w:t>
      </w:r>
    </w:p>
    <w:p w14:paraId="0280738C" w14:textId="77777777" w:rsidR="00F45AA9" w:rsidRPr="009B2103" w:rsidRDefault="00F45AA9" w:rsidP="00F45AA9">
      <w:pPr>
        <w:tabs>
          <w:tab w:val="num" w:pos="601"/>
        </w:tabs>
        <w:suppressAutoHyphens/>
        <w:jc w:val="both"/>
        <w:rPr>
          <w:color w:val="000000"/>
          <w:sz w:val="22"/>
          <w:szCs w:val="22"/>
        </w:rPr>
      </w:pPr>
    </w:p>
    <w:p w14:paraId="14DD7BC8" w14:textId="77777777" w:rsidR="00F45AA9" w:rsidRPr="009B2103" w:rsidRDefault="00F45AA9" w:rsidP="00F45AA9">
      <w:pPr>
        <w:ind w:left="240"/>
        <w:jc w:val="center"/>
        <w:rPr>
          <w:b/>
          <w:color w:val="000000"/>
          <w:sz w:val="22"/>
          <w:szCs w:val="22"/>
        </w:rPr>
      </w:pPr>
      <w:r w:rsidRPr="009B2103">
        <w:rPr>
          <w:b/>
          <w:color w:val="000000"/>
          <w:sz w:val="22"/>
          <w:szCs w:val="22"/>
        </w:rPr>
        <w:t>Článok 5</w:t>
      </w:r>
    </w:p>
    <w:p w14:paraId="0FE26ACC" w14:textId="77777777" w:rsidR="00F45AA9" w:rsidRPr="009B2103" w:rsidRDefault="00F45AA9" w:rsidP="00F45AA9">
      <w:pPr>
        <w:jc w:val="center"/>
        <w:rPr>
          <w:b/>
          <w:bCs/>
          <w:color w:val="000000"/>
          <w:sz w:val="22"/>
          <w:szCs w:val="22"/>
        </w:rPr>
      </w:pPr>
      <w:r w:rsidRPr="009B2103">
        <w:rPr>
          <w:b/>
          <w:bCs/>
          <w:color w:val="000000"/>
          <w:sz w:val="22"/>
          <w:szCs w:val="22"/>
        </w:rPr>
        <w:t>Cena za  práce</w:t>
      </w:r>
    </w:p>
    <w:p w14:paraId="7C27D4FE" w14:textId="77777777" w:rsidR="00F45AA9" w:rsidRPr="009B2103" w:rsidRDefault="00F45AA9" w:rsidP="00F45AA9">
      <w:pPr>
        <w:jc w:val="both"/>
        <w:rPr>
          <w:color w:val="000000"/>
          <w:sz w:val="22"/>
          <w:szCs w:val="22"/>
        </w:rPr>
      </w:pPr>
    </w:p>
    <w:p w14:paraId="31288A1B"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 je doložená kompletným rozpočtom nákladov zhotoviteľa na jednotlivé objekty, ktorý tvorí prílohu č. 1 tejto zmluvy.</w:t>
      </w:r>
    </w:p>
    <w:p w14:paraId="21900A27" w14:textId="77777777" w:rsidR="00F45AA9" w:rsidRPr="009B2103" w:rsidRDefault="00F45AA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Spôsob vytvorenia ceny je v súlade s § 2 Zákona o cenách založený na cene obchodného, alebo sprostredkovateľského výkonu, ekonomicky oprávnených nákladov a primeraného zisku.</w:t>
      </w:r>
    </w:p>
    <w:p w14:paraId="2DE245B2" w14:textId="77777777" w:rsidR="00F45AA9" w:rsidRPr="009B2103" w:rsidRDefault="00F45AA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za zhotovenie predmetu zmluvy je:</w:t>
      </w:r>
    </w:p>
    <w:p w14:paraId="5C989B19"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Cena bez DPH</w:t>
      </w:r>
      <w:r w:rsidRPr="009B2103">
        <w:rPr>
          <w:color w:val="000000"/>
          <w:sz w:val="22"/>
          <w:szCs w:val="22"/>
          <w:lang w:eastAsia="sk-SK"/>
        </w:rPr>
        <w:t xml:space="preserve"> ................. €  </w:t>
      </w:r>
    </w:p>
    <w:p w14:paraId="6582FB53" w14:textId="77777777" w:rsidR="00F45AA9" w:rsidRPr="009B2103" w:rsidRDefault="00F45AA9" w:rsidP="00F45AA9">
      <w:pPr>
        <w:pStyle w:val="Zarkazkladnhotextu2"/>
        <w:rPr>
          <w:color w:val="000000"/>
          <w:sz w:val="22"/>
          <w:szCs w:val="22"/>
          <w:lang w:eastAsia="sk-SK"/>
        </w:rPr>
      </w:pPr>
      <w:r w:rsidRPr="009B2103">
        <w:rPr>
          <w:color w:val="000000"/>
          <w:sz w:val="22"/>
          <w:szCs w:val="22"/>
          <w:lang w:eastAsia="sk-SK"/>
        </w:rPr>
        <w:t>Slovom...........................</w:t>
      </w:r>
    </w:p>
    <w:p w14:paraId="6CF098E9"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DPH:</w:t>
      </w:r>
      <w:r w:rsidRPr="009B2103">
        <w:rPr>
          <w:color w:val="000000"/>
          <w:sz w:val="22"/>
          <w:szCs w:val="22"/>
          <w:lang w:eastAsia="sk-SK"/>
        </w:rPr>
        <w:t xml:space="preserve"> ................. €</w:t>
      </w:r>
    </w:p>
    <w:p w14:paraId="652702DA" w14:textId="77777777" w:rsidR="00F45AA9" w:rsidRPr="009B2103" w:rsidRDefault="00F45AA9" w:rsidP="00F45AA9">
      <w:pPr>
        <w:pStyle w:val="Zarkazkladnhotextu2"/>
        <w:rPr>
          <w:color w:val="000000"/>
          <w:sz w:val="22"/>
          <w:szCs w:val="22"/>
          <w:lang w:eastAsia="sk-SK"/>
        </w:rPr>
      </w:pPr>
      <w:r w:rsidRPr="009B2103">
        <w:rPr>
          <w:b/>
          <w:color w:val="000000"/>
          <w:sz w:val="22"/>
          <w:szCs w:val="22"/>
          <w:lang w:eastAsia="sk-SK"/>
        </w:rPr>
        <w:t>Cena s DPH/celkom</w:t>
      </w:r>
      <w:r w:rsidRPr="009B2103">
        <w:rPr>
          <w:color w:val="000000"/>
          <w:sz w:val="22"/>
          <w:szCs w:val="22"/>
          <w:lang w:eastAsia="sk-SK"/>
        </w:rPr>
        <w:t xml:space="preserve"> ................. €</w:t>
      </w:r>
    </w:p>
    <w:p w14:paraId="24A547BA" w14:textId="77777777" w:rsidR="00F45AA9" w:rsidRPr="009B2103" w:rsidRDefault="00F45AA9" w:rsidP="00F45AA9">
      <w:pPr>
        <w:suppressAutoHyphens/>
        <w:ind w:left="709"/>
        <w:jc w:val="both"/>
        <w:rPr>
          <w:color w:val="000000"/>
          <w:sz w:val="22"/>
          <w:szCs w:val="22"/>
        </w:rPr>
      </w:pPr>
      <w:r w:rsidRPr="009B2103">
        <w:rPr>
          <w:color w:val="000000"/>
          <w:sz w:val="22"/>
          <w:szCs w:val="22"/>
        </w:rPr>
        <w:t>Slovom...........................</w:t>
      </w:r>
    </w:p>
    <w:p w14:paraId="44D0D2A3"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platí pri dodržaní kvalitatívnych a dodacích podmienok uvedených v projektovej dokumentácii dodanej objednávateľom a sú v nej zohľadnené všetky podmienky objednávateľa.</w:t>
      </w:r>
    </w:p>
    <w:p w14:paraId="1A2D969A"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Zhotoviteľ bude fakturovať DPH podľa cenových predpisov SR platných v dobe dodania prác a fakturácie.</w:t>
      </w:r>
    </w:p>
    <w:p w14:paraId="61F74E30"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14:paraId="677F62C6"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V cene za zhotovenie diela sú obsiahnuté aj náklady zhotoviteľa na vybudovanie, prevádzku, údržbu a vypratanie zariadenia staveniska.</w:t>
      </w:r>
    </w:p>
    <w:p w14:paraId="1CFD2FE1"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 xml:space="preserve">Zhotoviteľ nemá nárok na úpravu ceny spôsobenej predĺžením lehoty výstavby </w:t>
      </w:r>
      <w:r w:rsidRPr="009B2103">
        <w:rPr>
          <w:color w:val="000000"/>
          <w:sz w:val="22"/>
          <w:szCs w:val="22"/>
          <w:lang w:bidi="sk-SK"/>
        </w:rPr>
        <w:t>v prípade, keď k predĺženiu lehoty výstavby došlo z dôvodov na strane zhotoviteľa.</w:t>
      </w:r>
    </w:p>
    <w:p w14:paraId="38229E6F" w14:textId="77777777" w:rsidR="007D0699" w:rsidRPr="009B2103" w:rsidRDefault="007D0699" w:rsidP="0083709E">
      <w:pPr>
        <w:numPr>
          <w:ilvl w:val="0"/>
          <w:numId w:val="42"/>
        </w:numPr>
        <w:tabs>
          <w:tab w:val="left" w:pos="601"/>
        </w:tabs>
        <w:suppressAutoHyphens/>
        <w:ind w:left="595" w:hanging="357"/>
        <w:jc w:val="both"/>
        <w:rPr>
          <w:color w:val="000000"/>
          <w:sz w:val="22"/>
          <w:szCs w:val="22"/>
        </w:rPr>
      </w:pPr>
      <w:r w:rsidRPr="009B2103">
        <w:rPr>
          <w:color w:val="000000"/>
          <w:sz w:val="22"/>
          <w:szCs w:val="22"/>
        </w:rPr>
        <w:t>Zhotoviteľ prehlasuje, že cena je stanovená v súlade s projektovou dokumentáciou a požiadavkami objednávateľa.</w:t>
      </w:r>
    </w:p>
    <w:p w14:paraId="58671E0B" w14:textId="7ABBFA5B"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V súlade s § 18 ods. 1 písm. a) zákona o verejnom obstarávaní je možné uzatvoriť dodatok za týchto podmienok: Na účely výpočtu hodnoty zmeny podľa § 18 ods. 3 a 5 zákona o verejnom obstarávaní sa za referenčnú hodnotu považuje aktualizovaná hodnota pôvodnej zmluvy. </w:t>
      </w:r>
      <w:r w:rsidR="00641C3B" w:rsidRPr="009B2103">
        <w:rPr>
          <w:color w:val="000000"/>
          <w:sz w:val="22"/>
          <w:szCs w:val="22"/>
        </w:rPr>
        <w:t xml:space="preserve">Bude sa </w:t>
      </w:r>
      <w:r w:rsidRPr="009B2103">
        <w:rPr>
          <w:color w:val="000000"/>
          <w:sz w:val="22"/>
          <w:szCs w:val="22"/>
        </w:rPr>
        <w:t>postupovať nasledovne podľa indexačnej doložky:</w:t>
      </w:r>
    </w:p>
    <w:p w14:paraId="06F861DE" w14:textId="77777777" w:rsidR="007D0699" w:rsidRPr="009B2103" w:rsidRDefault="007D0699" w:rsidP="007D0699">
      <w:pPr>
        <w:tabs>
          <w:tab w:val="left" w:pos="601"/>
        </w:tabs>
        <w:suppressAutoHyphens/>
        <w:ind w:left="595"/>
        <w:jc w:val="both"/>
        <w:rPr>
          <w:color w:val="000000"/>
          <w:sz w:val="22"/>
          <w:szCs w:val="22"/>
        </w:rPr>
      </w:pPr>
    </w:p>
    <w:p w14:paraId="01CF3B46" w14:textId="4192CBA8" w:rsidR="007D0699" w:rsidRPr="009B2103" w:rsidRDefault="007D0699" w:rsidP="0083709E">
      <w:pPr>
        <w:pStyle w:val="Odsekzoznamu"/>
        <w:numPr>
          <w:ilvl w:val="0"/>
          <w:numId w:val="82"/>
        </w:numPr>
        <w:shd w:val="clear" w:color="auto" w:fill="FFFFFF"/>
        <w:ind w:left="993" w:hanging="426"/>
        <w:jc w:val="both"/>
        <w:rPr>
          <w:color w:val="000000"/>
          <w:sz w:val="22"/>
          <w:szCs w:val="22"/>
        </w:rPr>
      </w:pPr>
      <w:r w:rsidRPr="009B2103">
        <w:rPr>
          <w:color w:val="000000"/>
          <w:sz w:val="22"/>
          <w:szCs w:val="22"/>
        </w:rPr>
        <w:lastRenderedPageBreak/>
        <w:t>Pre prípad,</w:t>
      </w:r>
      <w:r w:rsidR="00066D09" w:rsidRPr="009B2103">
        <w:rPr>
          <w:color w:val="000000"/>
          <w:sz w:val="22"/>
          <w:szCs w:val="22"/>
        </w:rPr>
        <w:t xml:space="preserve"> </w:t>
      </w:r>
      <w:r w:rsidRPr="009B2103">
        <w:rPr>
          <w:color w:val="000000"/>
          <w:sz w:val="22"/>
          <w:szCs w:val="22"/>
          <w:u w:val="single"/>
        </w:rPr>
        <w:t xml:space="preserve">ak medzi nadobudnutím platnosti a účinnosti tejto zmluvy uplynie doba viac ako </w:t>
      </w:r>
      <w:r w:rsidR="00641C3B" w:rsidRPr="009B2103">
        <w:rPr>
          <w:color w:val="000000"/>
          <w:sz w:val="22"/>
          <w:szCs w:val="22"/>
          <w:u w:val="single"/>
        </w:rPr>
        <w:t>1 kalendárny rok,</w:t>
      </w:r>
      <w:r w:rsidRPr="009B2103">
        <w:rPr>
          <w:color w:val="000000"/>
          <w:sz w:val="22"/>
          <w:szCs w:val="22"/>
        </w:rPr>
        <w:t xml:space="preserve"> dohodli sa zmluvné strany na aplikovaní tejto indexačnej doložky. Nárok na uplatnenie indexačnej doložky vzniká najskôr po uplynutí </w:t>
      </w:r>
      <w:r w:rsidR="00641C3B" w:rsidRPr="009B2103">
        <w:rPr>
          <w:color w:val="000000"/>
          <w:sz w:val="22"/>
          <w:szCs w:val="22"/>
        </w:rPr>
        <w:t>1</w:t>
      </w:r>
      <w:r w:rsidRPr="009B2103">
        <w:rPr>
          <w:color w:val="000000"/>
          <w:sz w:val="22"/>
          <w:szCs w:val="22"/>
        </w:rPr>
        <w:t xml:space="preserve"> </w:t>
      </w:r>
      <w:r w:rsidR="00641C3B" w:rsidRPr="009B2103">
        <w:rPr>
          <w:color w:val="000000"/>
          <w:sz w:val="22"/>
          <w:szCs w:val="22"/>
        </w:rPr>
        <w:t xml:space="preserve">kalendárneho roka </w:t>
      </w:r>
      <w:r w:rsidRPr="009B2103">
        <w:rPr>
          <w:color w:val="000000"/>
          <w:sz w:val="22"/>
          <w:szCs w:val="22"/>
        </w:rPr>
        <w:t>platnosti zmluvy</w:t>
      </w:r>
      <w:r w:rsidR="00641C3B" w:rsidRPr="009B2103">
        <w:rPr>
          <w:color w:val="000000"/>
          <w:sz w:val="22"/>
          <w:szCs w:val="22"/>
        </w:rPr>
        <w:t>.</w:t>
      </w:r>
    </w:p>
    <w:p w14:paraId="062193B2" w14:textId="77777777" w:rsidR="007D0699" w:rsidRPr="009B2103" w:rsidRDefault="007D0699" w:rsidP="007D0699">
      <w:pPr>
        <w:pStyle w:val="Odsekzoznamu"/>
        <w:shd w:val="clear" w:color="auto" w:fill="FFFFFF"/>
        <w:jc w:val="both"/>
        <w:rPr>
          <w:color w:val="000000"/>
          <w:sz w:val="22"/>
          <w:szCs w:val="22"/>
        </w:rPr>
      </w:pPr>
    </w:p>
    <w:p w14:paraId="188C0CD9" w14:textId="3107A863" w:rsidR="007D0699" w:rsidRPr="009B2103" w:rsidRDefault="007D0699" w:rsidP="007D0699">
      <w:pPr>
        <w:pStyle w:val="Odsekzoznamu"/>
        <w:shd w:val="clear" w:color="auto" w:fill="FFFFFF"/>
        <w:jc w:val="both"/>
        <w:rPr>
          <w:color w:val="000000"/>
          <w:sz w:val="22"/>
          <w:szCs w:val="22"/>
        </w:rPr>
      </w:pPr>
      <w:r w:rsidRPr="009B2103">
        <w:rPr>
          <w:color w:val="000000"/>
          <w:sz w:val="22"/>
          <w:szCs w:val="22"/>
        </w:rPr>
        <w:t xml:space="preserve">V prípade, ak za predchádzajúci kalendárny </w:t>
      </w:r>
      <w:r w:rsidR="00641C3B" w:rsidRPr="009B2103">
        <w:rPr>
          <w:color w:val="000000"/>
          <w:sz w:val="22"/>
          <w:szCs w:val="22"/>
        </w:rPr>
        <w:t>rok</w:t>
      </w:r>
      <w:r w:rsidRPr="009B2103">
        <w:rPr>
          <w:color w:val="000000"/>
          <w:sz w:val="22"/>
          <w:szCs w:val="22"/>
        </w:rPr>
        <w:t xml:space="preserve"> platnosti zmluvy bol zistený nárast resp. pokles cien</w:t>
      </w:r>
      <w:r w:rsidR="00641C3B" w:rsidRPr="009B2103">
        <w:rPr>
          <w:color w:val="000000"/>
          <w:sz w:val="22"/>
          <w:szCs w:val="22"/>
        </w:rPr>
        <w:t xml:space="preserve"> </w:t>
      </w:r>
      <w:r w:rsidRPr="009B2103">
        <w:rPr>
          <w:color w:val="000000"/>
          <w:sz w:val="22"/>
          <w:szCs w:val="22"/>
        </w:rPr>
        <w:t>stanovený Indexom cien stavebných prác a/alebo Indexom stavebných materiálov (nákupné ceny), ktoré</w:t>
      </w:r>
      <w:r w:rsidR="00641C3B" w:rsidRPr="009B2103">
        <w:rPr>
          <w:color w:val="000000"/>
          <w:sz w:val="22"/>
          <w:szCs w:val="22"/>
        </w:rPr>
        <w:t xml:space="preserve"> </w:t>
      </w:r>
      <w:r w:rsidRPr="009B2103">
        <w:rPr>
          <w:color w:val="000000"/>
          <w:sz w:val="22"/>
          <w:szCs w:val="22"/>
        </w:rPr>
        <w:t>zverejňuje Štatistický úrad Slovenskej republiky má ktorákoľvek zo zmluvných strán právo požiadať druhú zmluvnú stranu o uzatvorenie dodatku, predmetom ktorého bude zvýšenie/zníženie zmluvnej ceny, a to v rozsahu zmeny ceny medzi cenou plnenia podľa tejto zmluvy a príslušným Indexom nárastu resp. poklesu cien stavebných prác a/alebo stavebných materiálov (nákupné ceny)</w:t>
      </w:r>
      <w:r w:rsidR="00641C3B" w:rsidRPr="009B2103">
        <w:rPr>
          <w:color w:val="000000"/>
          <w:sz w:val="22"/>
          <w:szCs w:val="22"/>
        </w:rPr>
        <w:t xml:space="preserve"> </w:t>
      </w:r>
      <w:r w:rsidRPr="009B2103">
        <w:rPr>
          <w:color w:val="000000"/>
          <w:sz w:val="22"/>
          <w:szCs w:val="22"/>
        </w:rPr>
        <w:t xml:space="preserve">(ďalej ako „zmena zmluvnej ceny“). </w:t>
      </w:r>
    </w:p>
    <w:p w14:paraId="1328EC20" w14:textId="77777777" w:rsidR="007D0699" w:rsidRPr="009B2103" w:rsidRDefault="007D0699" w:rsidP="007D0699">
      <w:pPr>
        <w:pStyle w:val="Odsekzoznamu"/>
        <w:shd w:val="clear" w:color="auto" w:fill="FFFFFF"/>
        <w:ind w:left="993"/>
        <w:jc w:val="both"/>
        <w:rPr>
          <w:color w:val="000000"/>
          <w:sz w:val="22"/>
          <w:szCs w:val="22"/>
        </w:rPr>
      </w:pPr>
    </w:p>
    <w:p w14:paraId="23F74298" w14:textId="75E7B937"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 xml:space="preserve">Zmenu zmluvnej ceny podľa písm. A) možno realizovať maximálne 1x za príslušný kalendárny </w:t>
      </w:r>
      <w:r w:rsidR="00641C3B" w:rsidRPr="009B2103">
        <w:rPr>
          <w:color w:val="222222"/>
          <w:sz w:val="22"/>
          <w:szCs w:val="22"/>
        </w:rPr>
        <w:t>rok</w:t>
      </w:r>
      <w:r w:rsidRPr="009B2103">
        <w:rPr>
          <w:color w:val="222222"/>
          <w:sz w:val="22"/>
          <w:szCs w:val="22"/>
        </w:rPr>
        <w:t>, prostredníctvom uzatvorenia očíslovaného písomného dodatku k tejto zmluve podľa § 18 ods. 1 písm. a) zákona o verejnom obstarávaní</w:t>
      </w:r>
      <w:r w:rsidR="00641C3B" w:rsidRPr="009B2103">
        <w:rPr>
          <w:color w:val="222222"/>
          <w:sz w:val="22"/>
          <w:szCs w:val="22"/>
        </w:rPr>
        <w:t>.</w:t>
      </w:r>
      <w:r w:rsidR="002B33B6" w:rsidRPr="009B2103">
        <w:rPr>
          <w:color w:val="222222"/>
          <w:sz w:val="22"/>
          <w:szCs w:val="22"/>
        </w:rPr>
        <w:t xml:space="preserve"> P</w:t>
      </w:r>
      <w:r w:rsidRPr="009B2103">
        <w:rPr>
          <w:color w:val="222222"/>
          <w:sz w:val="22"/>
          <w:szCs w:val="22"/>
        </w:rPr>
        <w:t>ri určení percentuálnej hodnoty navýšenia zmluvnej ceny príslušným dodatkom sa vychádza vždy z aktuálnej hodnoty plnenia, t. j. hodnoty plnenia stanovenej zmluvou v znení jej prípadných neskorších dodatkov.</w:t>
      </w:r>
    </w:p>
    <w:p w14:paraId="5FC2992F" w14:textId="77777777" w:rsidR="007D0699" w:rsidRPr="009B2103" w:rsidRDefault="007D0699" w:rsidP="007D0699">
      <w:pPr>
        <w:pStyle w:val="Odsekzoznamu"/>
        <w:shd w:val="clear" w:color="auto" w:fill="FFFFFF"/>
        <w:ind w:left="993"/>
        <w:jc w:val="both"/>
        <w:rPr>
          <w:color w:val="222222"/>
          <w:sz w:val="22"/>
          <w:szCs w:val="22"/>
        </w:rPr>
      </w:pPr>
    </w:p>
    <w:p w14:paraId="477B835B" w14:textId="77777777" w:rsidR="007D0699" w:rsidRPr="009B2103" w:rsidRDefault="007D0699" w:rsidP="007D0699">
      <w:pPr>
        <w:shd w:val="clear" w:color="auto" w:fill="FFFFFF"/>
        <w:ind w:left="567"/>
        <w:jc w:val="both"/>
        <w:rPr>
          <w:color w:val="222222"/>
          <w:sz w:val="22"/>
          <w:szCs w:val="22"/>
        </w:rPr>
      </w:pPr>
      <w:r w:rsidRPr="009B2103">
        <w:rPr>
          <w:color w:val="222222"/>
          <w:sz w:val="22"/>
          <w:szCs w:val="22"/>
        </w:rPr>
        <w:t>Príklad, ak sa položka rozpočtu zmenila dodatkom č. 1, tak pri určovaní jej zmeny sa bude vychádzať z jej aktuálnej ceny podľa dodatku č. 1 a nie z pôvodnej ceny podľa zmluvy.</w:t>
      </w:r>
    </w:p>
    <w:p w14:paraId="686B0762" w14:textId="77777777" w:rsidR="007D0699" w:rsidRPr="009B2103" w:rsidRDefault="007D0699" w:rsidP="007D0699">
      <w:pPr>
        <w:pStyle w:val="Odsekzoznamu"/>
        <w:shd w:val="clear" w:color="auto" w:fill="FFFFFF"/>
        <w:ind w:left="993"/>
        <w:jc w:val="both"/>
        <w:rPr>
          <w:color w:val="222222"/>
          <w:sz w:val="22"/>
          <w:szCs w:val="22"/>
        </w:rPr>
      </w:pPr>
    </w:p>
    <w:p w14:paraId="39002052" w14:textId="6DE2C0C1"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 xml:space="preserve">Ak po dobu platnosti tejto zmluvy dôjde k nahradeniu </w:t>
      </w:r>
      <w:r w:rsidRPr="009B2103">
        <w:rPr>
          <w:color w:val="000000"/>
          <w:sz w:val="22"/>
          <w:szCs w:val="22"/>
        </w:rPr>
        <w:t xml:space="preserve">Indexu cien stavebných prác a/alebo Indexu stavebných materiálov (nákupné ceny), </w:t>
      </w:r>
      <w:r w:rsidRPr="009B2103">
        <w:rPr>
          <w:color w:val="222222"/>
          <w:sz w:val="22"/>
          <w:szCs w:val="22"/>
        </w:rPr>
        <w:t xml:space="preserve">podľa ods. </w:t>
      </w:r>
      <w:r w:rsidR="002B33B6" w:rsidRPr="009B2103">
        <w:rPr>
          <w:color w:val="222222"/>
          <w:sz w:val="22"/>
          <w:szCs w:val="22"/>
        </w:rPr>
        <w:t>A</w:t>
      </w:r>
      <w:r w:rsidRPr="009B2103">
        <w:rPr>
          <w:color w:val="222222"/>
          <w:sz w:val="22"/>
          <w:szCs w:val="22"/>
        </w:rPr>
        <w:t xml:space="preserve"> tohto článku novým indexom vyhlasovaným Štatistickým úradom SR, prípadne iným príslušným orgánom verejnej správy, ktorým by boli Indexy podľa ods. </w:t>
      </w:r>
      <w:r w:rsidR="002B33B6" w:rsidRPr="009B2103">
        <w:rPr>
          <w:color w:val="222222"/>
          <w:sz w:val="22"/>
          <w:szCs w:val="22"/>
        </w:rPr>
        <w:t>A</w:t>
      </w:r>
      <w:r w:rsidRPr="009B2103">
        <w:rPr>
          <w:color w:val="222222"/>
          <w:sz w:val="22"/>
          <w:szCs w:val="22"/>
        </w:rPr>
        <w:t xml:space="preserve"> tohto článku nahradené, bude na účely uzatvorenia dodatku k tejto zmluve v súlade s týmto ustanovením použitý tento nový index s účinnosťou od jeho zverejnenia Štatistickým úradom SR, prípadne iným príslušným orgánom verejnej správy.</w:t>
      </w:r>
    </w:p>
    <w:p w14:paraId="54E4A9DA" w14:textId="77777777" w:rsidR="007D0699" w:rsidRPr="009B2103" w:rsidRDefault="007D0699" w:rsidP="007D0699">
      <w:pPr>
        <w:shd w:val="clear" w:color="auto" w:fill="FFFFFF"/>
        <w:jc w:val="both"/>
        <w:rPr>
          <w:color w:val="222222"/>
          <w:sz w:val="22"/>
          <w:szCs w:val="22"/>
        </w:rPr>
      </w:pPr>
    </w:p>
    <w:p w14:paraId="6354F5A5" w14:textId="77777777" w:rsidR="007D0699" w:rsidRPr="009B2103" w:rsidRDefault="007D0699" w:rsidP="0083709E">
      <w:pPr>
        <w:pStyle w:val="Odsekzoznamu"/>
        <w:numPr>
          <w:ilvl w:val="0"/>
          <w:numId w:val="82"/>
        </w:numPr>
        <w:shd w:val="clear" w:color="auto" w:fill="FFFFFF"/>
        <w:ind w:left="993" w:hanging="426"/>
        <w:jc w:val="both"/>
        <w:rPr>
          <w:color w:val="222222"/>
          <w:sz w:val="22"/>
          <w:szCs w:val="22"/>
        </w:rPr>
      </w:pPr>
      <w:r w:rsidRPr="009B2103">
        <w:rPr>
          <w:color w:val="222222"/>
          <w:sz w:val="22"/>
          <w:szCs w:val="22"/>
        </w:rPr>
        <w:t>Zmluvné strany sa dohodli, že dodatok k zmluve mechanizmom podľa tohto ustanovenia môže byť uzatvorený aj v prípade, ak zmluva ešte nenadobudla účinnosť.</w:t>
      </w:r>
    </w:p>
    <w:p w14:paraId="2508468D" w14:textId="77777777" w:rsidR="00B4608F" w:rsidRPr="009B2103" w:rsidRDefault="00B4608F" w:rsidP="00B4608F">
      <w:pPr>
        <w:pStyle w:val="Odsekzoznamu"/>
        <w:shd w:val="clear" w:color="auto" w:fill="FFFFFF"/>
        <w:ind w:left="993"/>
        <w:jc w:val="both"/>
        <w:rPr>
          <w:color w:val="222222"/>
          <w:sz w:val="22"/>
          <w:szCs w:val="22"/>
          <w:highlight w:val="yellow"/>
        </w:rPr>
      </w:pPr>
    </w:p>
    <w:p w14:paraId="12A20FFF" w14:textId="77777777"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Zmeny zmluvy ohľadom predĺženia lehoty plnenia je možné uskutočniť, ak bezprostredne súvisia s okolnosťami, ktoré nemohol zhotoviteľ vopred predvídať a uzavretie dodatku bude v súlade s § 18 ods. 1 písm. c) zákona o verejnom obstarávaní. 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6E4C6534" w14:textId="498767DD" w:rsidR="007D0699" w:rsidRPr="009B2103" w:rsidRDefault="007D0699" w:rsidP="0083709E">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Zmeny zmluvy (úpravy technického riešenia, nahradenie technického riešenia, zúženie, rozšírenie prác) v predmete plnenia je možné uskutočniť, ak bezprostredne súvisia s objektívnymi okolnosťami, ktoré nemohol zhotoviteľ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 Postup úpravy ceny pri zmenách zmluvy podľa tohto ustanovenia zmluvy o dielo bude nasledovný:</w:t>
      </w:r>
    </w:p>
    <w:p w14:paraId="03D3653E"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FDFBDFC"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25884ACF"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8AAAE01"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6E24F27"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3036F7F"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5D93D4A"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A113E49"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28F60C4"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31802EC6"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D8F272A"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7DE49CE" w14:textId="77777777" w:rsidR="007D0699" w:rsidRPr="009B2103"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5C22B9E" w14:textId="77777777" w:rsidR="007D0699" w:rsidRPr="009B2103" w:rsidRDefault="007D0699" w:rsidP="0083709E">
      <w:pPr>
        <w:widowControl w:val="0"/>
        <w:numPr>
          <w:ilvl w:val="1"/>
          <w:numId w:val="75"/>
        </w:numPr>
        <w:tabs>
          <w:tab w:val="clear" w:pos="570"/>
          <w:tab w:val="num" w:pos="993"/>
        </w:tabs>
        <w:autoSpaceDE w:val="0"/>
        <w:autoSpaceDN w:val="0"/>
        <w:adjustRightInd w:val="0"/>
        <w:ind w:left="993"/>
        <w:jc w:val="both"/>
        <w:rPr>
          <w:sz w:val="22"/>
          <w:szCs w:val="22"/>
        </w:rPr>
      </w:pPr>
      <w:r w:rsidRPr="009B2103">
        <w:rPr>
          <w:sz w:val="22"/>
          <w:szCs w:val="22"/>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14:paraId="451026B0"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V prípade súhlasu zmluvných strán so zmenou, vypracuje zhotoviteľ súpis naviac prác/menej prác k ocenenému výkazu výmer, ktorý bude obsahovať:</w:t>
      </w:r>
    </w:p>
    <w:p w14:paraId="17A9030F"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rekapituláciu ceny objektu, ktorá bude obsahovať cenu z rozpočtu, cenu  jednotlivých dodatkov k rozpočtu a cenu spolu,</w:t>
      </w:r>
    </w:p>
    <w:p w14:paraId="49E7171D"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rekapituláciu ceny súpisu naviac prác k rozpočtu,</w:t>
      </w:r>
    </w:p>
    <w:p w14:paraId="416E8402"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položkovite ocenený výkaz výmer naviac prác,</w:t>
      </w:r>
    </w:p>
    <w:p w14:paraId="47CB1DB6"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položkovite ocenený odpočet ceny menej prác,</w:t>
      </w:r>
    </w:p>
    <w:p w14:paraId="563FB8EA"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sprievodnú správu,</w:t>
      </w:r>
    </w:p>
    <w:p w14:paraId="65A5D521"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kópiu zápisov zo stavebného denníka,</w:t>
      </w:r>
    </w:p>
    <w:p w14:paraId="25EE30F3" w14:textId="77777777" w:rsidR="007D0699" w:rsidRPr="009B2103"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9B2103">
        <w:rPr>
          <w:sz w:val="22"/>
          <w:szCs w:val="22"/>
        </w:rPr>
        <w:t xml:space="preserve">ďalšie náležitosti (zápisy, náčrtky,...) objasňujúce predmet súpisu naviac prác/menej prác k rozpočtu, </w:t>
      </w:r>
    </w:p>
    <w:p w14:paraId="3DD8AB93"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Pre ocenenie výkazu výmer u naviac prác bude zhotoviteľ používať ceny nasledovne:</w:t>
      </w:r>
    </w:p>
    <w:p w14:paraId="3C3B0350" w14:textId="77777777" w:rsidR="007D0699" w:rsidRPr="009B2103"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9B2103">
        <w:rPr>
          <w:sz w:val="22"/>
          <w:szCs w:val="22"/>
        </w:rPr>
        <w:lastRenderedPageBreak/>
        <w:t>pri položkách, ktoré sa vyskytovali v ocenenom výkaze výmer, t.j. v Prílohe č. 1 tejto zmluvy, bude používať ceny z oceneného výkazu výmer podľa Prílohy č. 1  k tejto zmluve,</w:t>
      </w:r>
    </w:p>
    <w:p w14:paraId="3EFAF6E5" w14:textId="77777777" w:rsidR="007D0699" w:rsidRPr="009B2103"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9B2103">
        <w:rPr>
          <w:sz w:val="22"/>
          <w:szCs w:val="22"/>
        </w:rPr>
        <w:t>pri položkách, ktoré sa nevyskytovali v ocenenom výkaze výmer, t.j. v Prílohe č. 1 tejto zmluvy, sa budú používať vždy aktuálne ceny podľa príslušného softvéru na oceňovanie stavebných prác (cenkros a pod.)</w:t>
      </w:r>
    </w:p>
    <w:p w14:paraId="3CDE7912"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p>
    <w:p w14:paraId="3DD78520" w14:textId="77777777" w:rsidR="007D0699" w:rsidRPr="009B2103" w:rsidRDefault="007D0699" w:rsidP="0083709E">
      <w:pPr>
        <w:widowControl w:val="0"/>
        <w:numPr>
          <w:ilvl w:val="1"/>
          <w:numId w:val="75"/>
        </w:numPr>
        <w:tabs>
          <w:tab w:val="clear" w:pos="570"/>
        </w:tabs>
        <w:autoSpaceDE w:val="0"/>
        <w:autoSpaceDN w:val="0"/>
        <w:adjustRightInd w:val="0"/>
        <w:ind w:left="993"/>
        <w:jc w:val="both"/>
        <w:rPr>
          <w:sz w:val="22"/>
          <w:szCs w:val="22"/>
        </w:rPr>
      </w:pPr>
      <w:r w:rsidRPr="009B2103">
        <w:rPr>
          <w:color w:val="000000"/>
          <w:sz w:val="22"/>
          <w:szCs w:val="22"/>
        </w:rPr>
        <w:t xml:space="preserve">Ak sa pri vykonaní diela objaví potreba činností nezahrnutých do </w:t>
      </w:r>
      <w:r w:rsidRPr="009B2103">
        <w:rPr>
          <w:sz w:val="22"/>
          <w:szCs w:val="22"/>
        </w:rPr>
        <w:t>oceneného výkazu výmer</w:t>
      </w:r>
      <w:r w:rsidRPr="009B2103">
        <w:rPr>
          <w:color w:val="000000"/>
          <w:sz w:val="22"/>
          <w:szCs w:val="22"/>
        </w:rPr>
        <w:t>, pokiaľ tieto činnosti neboli predvídateľné v čase uzavretia zmluvy (naviac práce), bude zmluva na realizáciu naviac prác uzavretá formou dodatku, ak bude jeho uzavretie v súlade so zákonom o verejnom obstarávaní.</w:t>
      </w:r>
    </w:p>
    <w:p w14:paraId="101AF172" w14:textId="77777777" w:rsidR="007D0699" w:rsidRPr="009B2103" w:rsidRDefault="007D0699" w:rsidP="00B4608F">
      <w:pPr>
        <w:widowControl w:val="0"/>
        <w:numPr>
          <w:ilvl w:val="1"/>
          <w:numId w:val="75"/>
        </w:numPr>
        <w:tabs>
          <w:tab w:val="clear" w:pos="570"/>
        </w:tabs>
        <w:autoSpaceDE w:val="0"/>
        <w:autoSpaceDN w:val="0"/>
        <w:adjustRightInd w:val="0"/>
        <w:ind w:left="993"/>
        <w:jc w:val="both"/>
        <w:rPr>
          <w:sz w:val="22"/>
          <w:szCs w:val="22"/>
        </w:rPr>
      </w:pPr>
      <w:r w:rsidRPr="009B2103">
        <w:rPr>
          <w:sz w:val="22"/>
          <w:szCs w:val="22"/>
        </w:rPr>
        <w:t xml:space="preserve">Pri vznesení nároku Zhotoviteľa na zmenu materiálu alebo technického riešenia v dôsledku nedostatku materiálu na trhu, Zhotoviteľ predloží identifikáciu výrobcu, typové označenie materiálu, identifikáciu dodávateľa materiálu, ktorý má byť predmetom rokovania o zmene a zdôvodnenie potreby zmeny technického riešenia, ktorým musí Zhotoviteľ jednoznačne preukázať, že pôvodné riešenie alebo materiál spôsobí verejnému obstarávateľovi/Objednávateľovi neprimerané ťažkosti pri realizácii Diela, ako sú napr. omeškanie Zhotoviteľa s riadnym plnením Diela; potreba realizácie ďalších nadväzujúcich prác, s ktorými verejný obstarávateľ/Objednávateľ vopred nepočítal a ukázali sa ako nevyhnutné až počas realizácie Diela; iné vopred nepredvídateľné okolnosti, ktoré majú vplyv na realizáciu Diela čo do kvality a termínov určených zmluvou. </w:t>
      </w:r>
    </w:p>
    <w:p w14:paraId="74AD6D90" w14:textId="77777777" w:rsidR="007D0699" w:rsidRPr="009B2103" w:rsidRDefault="007D0699" w:rsidP="00B4608F">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Zmeny zmluvy je možné realizovať aj v iných prípadoch, ak budú splnené podmienky na uzavretie dodatku podľa § 18 zákona o verejnom obstarávaní.</w:t>
      </w:r>
    </w:p>
    <w:p w14:paraId="3C5134A2" w14:textId="77777777" w:rsidR="007D0699" w:rsidRPr="009B2103" w:rsidRDefault="007D0699" w:rsidP="00B4608F">
      <w:pPr>
        <w:numPr>
          <w:ilvl w:val="0"/>
          <w:numId w:val="42"/>
        </w:numPr>
        <w:tabs>
          <w:tab w:val="clear" w:pos="720"/>
          <w:tab w:val="left" w:pos="601"/>
          <w:tab w:val="num" w:pos="1920"/>
        </w:tabs>
        <w:suppressAutoHyphens/>
        <w:ind w:left="595" w:hanging="357"/>
        <w:jc w:val="both"/>
        <w:rPr>
          <w:color w:val="000000"/>
          <w:sz w:val="22"/>
          <w:szCs w:val="22"/>
        </w:rPr>
      </w:pPr>
      <w:r w:rsidRPr="009B2103">
        <w:rPr>
          <w:color w:val="000000"/>
          <w:sz w:val="22"/>
          <w:szCs w:val="22"/>
        </w:rPr>
        <w:t xml:space="preserve">Pri posudzovaní oprávnenosti uskutočnenia zmeny zmluvy podľa bodu 10, 11, 12 a 13 tohto ustanovenia zmluvy a súladu s § 18 zákona o verejnom obstarávaní objednávateľ dôkladne posúdi: </w:t>
      </w:r>
      <w:r w:rsidRPr="009B2103">
        <w:rPr>
          <w:color w:val="000000"/>
          <w:sz w:val="22"/>
          <w:szCs w:val="22"/>
        </w:rPr>
        <w:sym w:font="Symbol" w:char="F0B7"/>
      </w:r>
      <w:r w:rsidRPr="009B2103">
        <w:rPr>
          <w:color w:val="000000"/>
          <w:sz w:val="22"/>
          <w:szCs w:val="22"/>
        </w:rPr>
        <w:t xml:space="preserve"> analýzu príčin vzniknutej situácie </w:t>
      </w:r>
      <w:r w:rsidRPr="009B2103">
        <w:rPr>
          <w:color w:val="000000"/>
          <w:sz w:val="22"/>
          <w:szCs w:val="22"/>
        </w:rPr>
        <w:sym w:font="Symbol" w:char="F0B7"/>
      </w:r>
      <w:r w:rsidRPr="009B2103">
        <w:rPr>
          <w:color w:val="000000"/>
          <w:sz w:val="22"/>
          <w:szCs w:val="22"/>
        </w:rPr>
        <w:t xml:space="preserve"> príčinné súvislosti so vzniknutou situáciou </w:t>
      </w:r>
      <w:r w:rsidRPr="009B2103">
        <w:rPr>
          <w:color w:val="000000"/>
          <w:sz w:val="22"/>
          <w:szCs w:val="22"/>
        </w:rPr>
        <w:sym w:font="Symbol" w:char="F0B7"/>
      </w:r>
      <w:r w:rsidRPr="009B2103">
        <w:rPr>
          <w:color w:val="000000"/>
          <w:sz w:val="22"/>
          <w:szCs w:val="22"/>
        </w:rPr>
        <w:t xml:space="preserve"> následky vzniknutej situácie a potrebu zmeny zmluvy </w:t>
      </w:r>
      <w:r w:rsidRPr="009B2103">
        <w:rPr>
          <w:color w:val="000000"/>
          <w:sz w:val="22"/>
          <w:szCs w:val="22"/>
        </w:rPr>
        <w:sym w:font="Symbol" w:char="F0B7"/>
      </w:r>
      <w:r w:rsidRPr="009B2103">
        <w:rPr>
          <w:color w:val="000000"/>
          <w:sz w:val="22"/>
          <w:szCs w:val="22"/>
        </w:rPr>
        <w:t xml:space="preserve"> vyhodnotenie skutočnosti, či zhotoviteľ vynaložil náležitú starostlivosť, resp., že bol obozretný </w:t>
      </w:r>
      <w:r w:rsidRPr="009B2103">
        <w:rPr>
          <w:color w:val="000000"/>
          <w:sz w:val="22"/>
          <w:szCs w:val="22"/>
        </w:rPr>
        <w:sym w:font="Symbol" w:char="F0B7"/>
      </w:r>
      <w:r w:rsidRPr="009B2103">
        <w:rPr>
          <w:color w:val="000000"/>
          <w:sz w:val="22"/>
          <w:szCs w:val="22"/>
        </w:rPr>
        <w:t xml:space="preserve"> posúdenie nevyhnutnosti na odstránenie následkov. Uzatvorenie dodatku nie je povinnosťou objednávateľa a bude sa dôkladne posudzovať.</w:t>
      </w:r>
    </w:p>
    <w:p w14:paraId="58403C2F" w14:textId="77777777" w:rsidR="00B4608F" w:rsidRPr="009B2103" w:rsidRDefault="00B4608F" w:rsidP="00B4608F">
      <w:pPr>
        <w:tabs>
          <w:tab w:val="left" w:pos="601"/>
        </w:tabs>
        <w:suppressAutoHyphens/>
        <w:ind w:left="595"/>
        <w:jc w:val="both"/>
        <w:rPr>
          <w:color w:val="000000"/>
          <w:sz w:val="22"/>
          <w:szCs w:val="22"/>
        </w:rPr>
      </w:pPr>
    </w:p>
    <w:p w14:paraId="66CAE1A5" w14:textId="77777777" w:rsidR="00F45AA9" w:rsidRPr="009B2103" w:rsidRDefault="00F45AA9" w:rsidP="00F45AA9">
      <w:pPr>
        <w:ind w:left="240"/>
        <w:jc w:val="center"/>
        <w:rPr>
          <w:b/>
          <w:color w:val="000000"/>
          <w:sz w:val="22"/>
          <w:szCs w:val="22"/>
        </w:rPr>
      </w:pPr>
      <w:r w:rsidRPr="009B2103">
        <w:rPr>
          <w:b/>
          <w:color w:val="000000"/>
          <w:sz w:val="22"/>
          <w:szCs w:val="22"/>
        </w:rPr>
        <w:t>Článok 6</w:t>
      </w:r>
    </w:p>
    <w:p w14:paraId="103F531B" w14:textId="77777777" w:rsidR="00F45AA9" w:rsidRPr="009B2103" w:rsidRDefault="00F45AA9" w:rsidP="00F45AA9">
      <w:pPr>
        <w:jc w:val="center"/>
        <w:rPr>
          <w:b/>
          <w:color w:val="000000"/>
          <w:sz w:val="22"/>
          <w:szCs w:val="22"/>
        </w:rPr>
      </w:pPr>
      <w:r w:rsidRPr="009B2103">
        <w:rPr>
          <w:b/>
          <w:color w:val="000000"/>
          <w:sz w:val="22"/>
          <w:szCs w:val="22"/>
        </w:rPr>
        <w:t>Platobné podmienky</w:t>
      </w:r>
    </w:p>
    <w:p w14:paraId="6863F651" w14:textId="77777777" w:rsidR="00F45AA9" w:rsidRPr="009B2103" w:rsidRDefault="00F45AA9" w:rsidP="00F45AA9">
      <w:pPr>
        <w:jc w:val="both"/>
        <w:rPr>
          <w:b/>
          <w:color w:val="000000"/>
          <w:sz w:val="22"/>
          <w:szCs w:val="22"/>
        </w:rPr>
      </w:pPr>
    </w:p>
    <w:p w14:paraId="50889906" w14:textId="77777777" w:rsidR="00CA0DC4" w:rsidRPr="009B2103" w:rsidRDefault="00F45AA9" w:rsidP="00CA0DC4">
      <w:pPr>
        <w:numPr>
          <w:ilvl w:val="0"/>
          <w:numId w:val="43"/>
        </w:numPr>
        <w:tabs>
          <w:tab w:val="num" w:pos="3479"/>
        </w:tabs>
        <w:autoSpaceDN w:val="0"/>
        <w:jc w:val="both"/>
        <w:rPr>
          <w:rFonts w:eastAsia="Batang"/>
          <w:sz w:val="22"/>
          <w:szCs w:val="22"/>
          <w:lang w:bidi="he-IL"/>
        </w:rPr>
      </w:pPr>
      <w:r w:rsidRPr="009B2103">
        <w:rPr>
          <w:rFonts w:eastAsia="Batang"/>
          <w:sz w:val="22"/>
          <w:szCs w:val="22"/>
          <w:lang w:bidi="he-IL"/>
        </w:rPr>
        <w:t>Všetky platby sa budú uskutočňovať bezhotovostne.</w:t>
      </w:r>
    </w:p>
    <w:p w14:paraId="337580CC" w14:textId="3F44C5AC" w:rsidR="00CA0DC4" w:rsidRPr="009B2103" w:rsidRDefault="00CA0DC4" w:rsidP="00DA670F">
      <w:pPr>
        <w:numPr>
          <w:ilvl w:val="0"/>
          <w:numId w:val="43"/>
        </w:numPr>
        <w:tabs>
          <w:tab w:val="num" w:pos="3479"/>
        </w:tabs>
        <w:autoSpaceDN w:val="0"/>
        <w:jc w:val="both"/>
        <w:rPr>
          <w:rFonts w:eastAsia="Batang"/>
          <w:b/>
          <w:bCs/>
          <w:sz w:val="22"/>
          <w:szCs w:val="22"/>
          <w:lang w:bidi="he-IL"/>
        </w:rPr>
      </w:pPr>
      <w:r w:rsidRPr="009B2103">
        <w:rPr>
          <w:rFonts w:eastAsia="Batang"/>
          <w:b/>
          <w:bCs/>
          <w:sz w:val="22"/>
          <w:szCs w:val="22"/>
          <w:lang w:bidi="he-IL"/>
        </w:rPr>
        <w:t>Zmluvné strany sa dohodli, že cena diela bude fakturovaná</w:t>
      </w:r>
      <w:r w:rsidR="00DA670F" w:rsidRPr="009B2103">
        <w:rPr>
          <w:rFonts w:eastAsia="Batang"/>
          <w:b/>
          <w:bCs/>
          <w:sz w:val="22"/>
          <w:szCs w:val="22"/>
          <w:lang w:bidi="he-IL"/>
        </w:rPr>
        <w:t xml:space="preserve"> v čiastkovom plnení </w:t>
      </w:r>
      <w:r w:rsidR="00DA670F" w:rsidRPr="009B2103">
        <w:rPr>
          <w:rFonts w:eastAsia="Batang"/>
          <w:b/>
          <w:bCs/>
          <w:sz w:val="22"/>
          <w:szCs w:val="22"/>
          <w:u w:val="single"/>
          <w:lang w:bidi="he-IL"/>
        </w:rPr>
        <w:t>1 x mesačne</w:t>
      </w:r>
      <w:r w:rsidR="00DA670F" w:rsidRPr="009B2103">
        <w:rPr>
          <w:rFonts w:eastAsia="Batang"/>
          <w:b/>
          <w:bCs/>
          <w:sz w:val="22"/>
          <w:szCs w:val="22"/>
          <w:lang w:bidi="he-IL"/>
        </w:rPr>
        <w:t xml:space="preserve"> na základe skutočne zrealizovaných prác</w:t>
      </w:r>
      <w:r w:rsidRPr="009B2103">
        <w:rPr>
          <w:rFonts w:eastAsia="Batang"/>
          <w:b/>
          <w:bCs/>
          <w:sz w:val="22"/>
          <w:szCs w:val="22"/>
          <w:lang w:bidi="he-IL"/>
        </w:rPr>
        <w:t xml:space="preserve">, a to bez akýchkoľvek vád a nedorobkov, a to na základe objednávateľom podpísaného </w:t>
      </w:r>
      <w:del w:id="5" w:author="Scholaris VO" w:date="2023-07-10T14:52:00Z">
        <w:r w:rsidRPr="009B2103" w:rsidDel="00C40810">
          <w:rPr>
            <w:rFonts w:eastAsia="Batang"/>
            <w:b/>
            <w:bCs/>
            <w:sz w:val="22"/>
            <w:szCs w:val="22"/>
            <w:lang w:bidi="he-IL"/>
          </w:rPr>
          <w:delText>protokolu o</w:delText>
        </w:r>
        <w:r w:rsidR="00DA670F" w:rsidRPr="009B2103" w:rsidDel="00C40810">
          <w:rPr>
            <w:rFonts w:eastAsia="Batang"/>
            <w:b/>
            <w:bCs/>
            <w:sz w:val="22"/>
            <w:szCs w:val="22"/>
            <w:lang w:bidi="he-IL"/>
          </w:rPr>
          <w:delText xml:space="preserve"> ich </w:delText>
        </w:r>
        <w:r w:rsidRPr="009B2103" w:rsidDel="00C40810">
          <w:rPr>
            <w:rFonts w:eastAsia="Batang"/>
            <w:b/>
            <w:bCs/>
            <w:sz w:val="22"/>
            <w:szCs w:val="22"/>
            <w:lang w:bidi="he-IL"/>
          </w:rPr>
          <w:delText xml:space="preserve">odovzdaní a prevzatí. </w:delText>
        </w:r>
      </w:del>
      <w:ins w:id="6" w:author="Scholaris VO" w:date="2023-07-10T14:52:00Z">
        <w:r w:rsidR="00C40810" w:rsidRPr="00C40810">
          <w:rPr>
            <w:color w:val="333333"/>
            <w:sz w:val="22"/>
            <w:szCs w:val="22"/>
            <w:shd w:val="clear" w:color="auto" w:fill="FFFFFF"/>
          </w:rPr>
          <w:t>súpis</w:t>
        </w:r>
        <w:r w:rsidR="00C40810" w:rsidRPr="00C40810">
          <w:rPr>
            <w:color w:val="333333"/>
            <w:sz w:val="22"/>
            <w:szCs w:val="22"/>
            <w:shd w:val="clear" w:color="auto" w:fill="FFFFFF"/>
          </w:rPr>
          <w:t>u</w:t>
        </w:r>
        <w:r w:rsidR="00C40810" w:rsidRPr="00C40810">
          <w:rPr>
            <w:color w:val="333333"/>
            <w:sz w:val="22"/>
            <w:szCs w:val="22"/>
            <w:shd w:val="clear" w:color="auto" w:fill="FFFFFF"/>
          </w:rPr>
          <w:t xml:space="preserve"> vykonaných prác a dodávok.</w:t>
        </w:r>
      </w:ins>
    </w:p>
    <w:p w14:paraId="5B9EB869" w14:textId="2F88F040" w:rsidR="00F45AA9" w:rsidRPr="009B2103" w:rsidRDefault="00F45AA9" w:rsidP="00CA0DC4">
      <w:pPr>
        <w:numPr>
          <w:ilvl w:val="0"/>
          <w:numId w:val="43"/>
        </w:numPr>
        <w:tabs>
          <w:tab w:val="num" w:pos="3479"/>
        </w:tabs>
        <w:autoSpaceDN w:val="0"/>
        <w:jc w:val="both"/>
        <w:rPr>
          <w:rFonts w:eastAsia="Batang"/>
          <w:sz w:val="22"/>
          <w:szCs w:val="22"/>
          <w:lang w:bidi="he-IL"/>
        </w:rPr>
      </w:pPr>
      <w:r w:rsidRPr="009B2103">
        <w:rPr>
          <w:rFonts w:eastAsia="Batang"/>
          <w:sz w:val="22"/>
          <w:szCs w:val="22"/>
          <w:lang w:bidi="he-IL"/>
        </w:rPr>
        <w:t xml:space="preserve">Faktúra bude obsahovať všetky náležitosti daňového dokladu v súlade s § 71 zákona č. 222/2004 Z. z. o dani z pridanej hodnoty v znení neskorších predpisov </w:t>
      </w:r>
      <w:r w:rsidRPr="009B2103">
        <w:rPr>
          <w:rFonts w:eastAsia="Arial Narrow"/>
          <w:sz w:val="22"/>
          <w:szCs w:val="22"/>
        </w:rPr>
        <w:t>aj podľa  ust. § 3a zákona č. 513/1991 Zb. Obchodný zákonník v znení neskorších predpisov</w:t>
      </w:r>
      <w:r w:rsidRPr="009B2103">
        <w:rPr>
          <w:rFonts w:eastAsia="Batang"/>
          <w:sz w:val="22"/>
          <w:szCs w:val="22"/>
          <w:lang w:bidi="he-IL"/>
        </w:rPr>
        <w:t>:</w:t>
      </w:r>
    </w:p>
    <w:p w14:paraId="7315704E" w14:textId="77777777" w:rsidR="00F45AA9" w:rsidRPr="009B2103" w:rsidRDefault="00F45AA9" w:rsidP="0083709E">
      <w:pPr>
        <w:numPr>
          <w:ilvl w:val="0"/>
          <w:numId w:val="71"/>
        </w:numPr>
        <w:ind w:left="1276" w:hanging="425"/>
        <w:jc w:val="both"/>
        <w:rPr>
          <w:color w:val="000000"/>
          <w:sz w:val="22"/>
          <w:szCs w:val="22"/>
        </w:rPr>
      </w:pPr>
      <w:r w:rsidRPr="009B2103">
        <w:rPr>
          <w:color w:val="000000"/>
          <w:sz w:val="22"/>
          <w:szCs w:val="22"/>
        </w:rPr>
        <w:t>obchodné meno a sídlo, IČO, DIČ zhotoviteľa</w:t>
      </w:r>
    </w:p>
    <w:p w14:paraId="18824A36" w14:textId="77777777" w:rsidR="00F45AA9" w:rsidRPr="009B2103" w:rsidRDefault="00F45AA9" w:rsidP="0083709E">
      <w:pPr>
        <w:numPr>
          <w:ilvl w:val="0"/>
          <w:numId w:val="61"/>
        </w:numPr>
        <w:tabs>
          <w:tab w:val="clear" w:pos="960"/>
        </w:tabs>
        <w:ind w:left="1276" w:hanging="425"/>
        <w:jc w:val="both"/>
        <w:rPr>
          <w:color w:val="000000"/>
          <w:sz w:val="22"/>
          <w:szCs w:val="22"/>
        </w:rPr>
      </w:pPr>
      <w:r w:rsidRPr="009B2103">
        <w:rPr>
          <w:color w:val="000000"/>
          <w:sz w:val="22"/>
          <w:szCs w:val="22"/>
        </w:rPr>
        <w:t>meno, sídlo, IČO, DIČ objednávateľa</w:t>
      </w:r>
    </w:p>
    <w:p w14:paraId="5965C66B"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číslo zmluvy</w:t>
      </w:r>
    </w:p>
    <w:p w14:paraId="3079D7AE"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číslo faktúry</w:t>
      </w:r>
    </w:p>
    <w:p w14:paraId="4D53FBC3"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dátum uskutočneného fakturovaného plnenia</w:t>
      </w:r>
    </w:p>
    <w:p w14:paraId="29EE419B"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dátum vyhotovenia faktúry</w:t>
      </w:r>
    </w:p>
    <w:p w14:paraId="3457A203" w14:textId="77777777" w:rsidR="00F45AA9" w:rsidRPr="009B2103" w:rsidRDefault="00F45AA9" w:rsidP="0083709E">
      <w:pPr>
        <w:numPr>
          <w:ilvl w:val="0"/>
          <w:numId w:val="61"/>
        </w:numPr>
        <w:ind w:left="1276" w:hanging="425"/>
        <w:jc w:val="both"/>
        <w:rPr>
          <w:color w:val="000000"/>
          <w:sz w:val="22"/>
          <w:szCs w:val="22"/>
        </w:rPr>
      </w:pPr>
      <w:r w:rsidRPr="009B2103">
        <w:rPr>
          <w:color w:val="000000"/>
          <w:sz w:val="22"/>
          <w:szCs w:val="22"/>
        </w:rPr>
        <w:t>deň odoslania a splatnosti faktúry</w:t>
      </w:r>
    </w:p>
    <w:p w14:paraId="20EF2A9A" w14:textId="77777777" w:rsidR="00F45AA9" w:rsidRPr="009B2103" w:rsidRDefault="00F45AA9" w:rsidP="0083709E">
      <w:pPr>
        <w:numPr>
          <w:ilvl w:val="0"/>
          <w:numId w:val="61"/>
        </w:numPr>
        <w:ind w:left="1276" w:hanging="425"/>
        <w:jc w:val="both"/>
        <w:rPr>
          <w:sz w:val="22"/>
          <w:szCs w:val="22"/>
        </w:rPr>
      </w:pPr>
      <w:r w:rsidRPr="009B2103">
        <w:rPr>
          <w:color w:val="000000"/>
          <w:sz w:val="22"/>
          <w:szCs w:val="22"/>
        </w:rPr>
        <w:t>označenie finančného ústavu a číslo účtu, na ktorý sa má platiť (musí byť v súlade s touto zmluvo</w:t>
      </w:r>
      <w:r w:rsidRPr="009B2103">
        <w:rPr>
          <w:sz w:val="22"/>
          <w:szCs w:val="22"/>
        </w:rPr>
        <w:t>u)</w:t>
      </w:r>
    </w:p>
    <w:p w14:paraId="124223CD" w14:textId="77777777" w:rsidR="00F45AA9" w:rsidRPr="009B2103" w:rsidRDefault="00F45AA9" w:rsidP="0083709E">
      <w:pPr>
        <w:numPr>
          <w:ilvl w:val="0"/>
          <w:numId w:val="61"/>
        </w:numPr>
        <w:ind w:left="1276" w:hanging="425"/>
        <w:jc w:val="both"/>
        <w:rPr>
          <w:sz w:val="22"/>
          <w:szCs w:val="22"/>
        </w:rPr>
      </w:pPr>
      <w:r w:rsidRPr="009B2103">
        <w:rPr>
          <w:sz w:val="22"/>
          <w:szCs w:val="22"/>
        </w:rPr>
        <w:t>označenie diela</w:t>
      </w:r>
    </w:p>
    <w:p w14:paraId="0E641863" w14:textId="77777777" w:rsidR="00F45AA9" w:rsidRPr="009B2103" w:rsidRDefault="00F45AA9" w:rsidP="0083709E">
      <w:pPr>
        <w:numPr>
          <w:ilvl w:val="0"/>
          <w:numId w:val="61"/>
        </w:numPr>
        <w:ind w:left="1276" w:hanging="425"/>
        <w:jc w:val="both"/>
        <w:rPr>
          <w:sz w:val="22"/>
          <w:szCs w:val="22"/>
        </w:rPr>
      </w:pPr>
      <w:r w:rsidRPr="009B2103">
        <w:rPr>
          <w:sz w:val="22"/>
          <w:szCs w:val="22"/>
        </w:rPr>
        <w:t>súpis vykonaných služieb, prác a dodávok mesačne podpísaných technickým dozorom objednávateľa</w:t>
      </w:r>
    </w:p>
    <w:p w14:paraId="3108482F" w14:textId="77777777" w:rsidR="00F45AA9" w:rsidRPr="009B2103" w:rsidRDefault="00F45AA9" w:rsidP="0083709E">
      <w:pPr>
        <w:numPr>
          <w:ilvl w:val="0"/>
          <w:numId w:val="61"/>
        </w:numPr>
        <w:ind w:left="1276" w:hanging="425"/>
        <w:jc w:val="both"/>
        <w:rPr>
          <w:sz w:val="22"/>
          <w:szCs w:val="22"/>
        </w:rPr>
      </w:pPr>
      <w:r w:rsidRPr="009B2103">
        <w:rPr>
          <w:sz w:val="22"/>
          <w:szCs w:val="22"/>
        </w:rPr>
        <w:t xml:space="preserve">podkladom pre fakturáciu je súpis vykonaných služieb, prác a dodávok odsúhlasený objednávateľom a technickým dozorom </w:t>
      </w:r>
    </w:p>
    <w:p w14:paraId="25C61216" w14:textId="77777777" w:rsidR="00F45AA9" w:rsidRPr="009B2103" w:rsidRDefault="00F45AA9" w:rsidP="0083709E">
      <w:pPr>
        <w:numPr>
          <w:ilvl w:val="0"/>
          <w:numId w:val="61"/>
        </w:numPr>
        <w:ind w:left="1276" w:hanging="425"/>
        <w:jc w:val="both"/>
        <w:rPr>
          <w:sz w:val="22"/>
          <w:szCs w:val="22"/>
        </w:rPr>
      </w:pPr>
      <w:r w:rsidRPr="009B2103">
        <w:rPr>
          <w:sz w:val="22"/>
          <w:szCs w:val="22"/>
        </w:rPr>
        <w:t>výšku ceny  bez DPH, sadzbu DPH, celkovú fakturovanú sumu vrátane DPH</w:t>
      </w:r>
    </w:p>
    <w:p w14:paraId="3AB095C2" w14:textId="77777777" w:rsidR="00F45AA9" w:rsidRPr="009B2103" w:rsidRDefault="00F45AA9" w:rsidP="0083709E">
      <w:pPr>
        <w:numPr>
          <w:ilvl w:val="0"/>
          <w:numId w:val="61"/>
        </w:numPr>
        <w:ind w:left="1276" w:hanging="425"/>
        <w:jc w:val="both"/>
        <w:rPr>
          <w:sz w:val="22"/>
          <w:szCs w:val="22"/>
        </w:rPr>
      </w:pPr>
      <w:r w:rsidRPr="009B2103">
        <w:rPr>
          <w:sz w:val="22"/>
          <w:szCs w:val="22"/>
        </w:rPr>
        <w:t>podpis oprávnenej osoby (prípadne pečiatku v zmysle podnikateľského oprávnenia)</w:t>
      </w:r>
    </w:p>
    <w:p w14:paraId="236DFD0F" w14:textId="1F0985C4" w:rsidR="00F45AA9" w:rsidRPr="009B2103" w:rsidRDefault="00F45AA9" w:rsidP="0083709E">
      <w:pPr>
        <w:numPr>
          <w:ilvl w:val="0"/>
          <w:numId w:val="61"/>
        </w:numPr>
        <w:ind w:left="1276" w:hanging="425"/>
        <w:jc w:val="both"/>
        <w:rPr>
          <w:sz w:val="22"/>
          <w:szCs w:val="22"/>
        </w:rPr>
      </w:pPr>
      <w:r w:rsidRPr="009B2103">
        <w:rPr>
          <w:sz w:val="22"/>
          <w:szCs w:val="22"/>
        </w:rPr>
        <w:t>faktúra – musí zároveň obsahovať nasledovné údaje: názov projektu, certifikáty o zhode, atesty o použitých materiáloch a pod.</w:t>
      </w:r>
    </w:p>
    <w:p w14:paraId="4D91EA29" w14:textId="77777777" w:rsidR="00F45AA9" w:rsidRPr="009B2103" w:rsidRDefault="00F45AA9" w:rsidP="0083709E">
      <w:pPr>
        <w:numPr>
          <w:ilvl w:val="0"/>
          <w:numId w:val="43"/>
        </w:numPr>
        <w:tabs>
          <w:tab w:val="clear" w:pos="360"/>
          <w:tab w:val="left" w:pos="601"/>
          <w:tab w:val="num" w:pos="3479"/>
        </w:tabs>
        <w:suppressAutoHyphens/>
        <w:ind w:left="595" w:hanging="357"/>
        <w:jc w:val="both"/>
        <w:rPr>
          <w:sz w:val="22"/>
          <w:szCs w:val="22"/>
        </w:rPr>
      </w:pPr>
      <w:r w:rsidRPr="009B2103">
        <w:rPr>
          <w:sz w:val="22"/>
          <w:szCs w:val="22"/>
        </w:rPr>
        <w:lastRenderedPageBreak/>
        <w:t>Fakturovaná suma sa zaokrúhľuje na dve desatinné miesta matematicky, t.j. na centy.</w:t>
      </w:r>
    </w:p>
    <w:p w14:paraId="71D10C32" w14:textId="77777777" w:rsidR="00F45AA9" w:rsidRPr="009B2103" w:rsidRDefault="00F45AA9" w:rsidP="0083709E">
      <w:pPr>
        <w:numPr>
          <w:ilvl w:val="0"/>
          <w:numId w:val="43"/>
        </w:numPr>
        <w:tabs>
          <w:tab w:val="clear" w:pos="360"/>
          <w:tab w:val="left" w:pos="601"/>
          <w:tab w:val="num" w:pos="3479"/>
        </w:tabs>
        <w:suppressAutoHyphens/>
        <w:ind w:left="595" w:hanging="357"/>
        <w:jc w:val="both"/>
        <w:rPr>
          <w:sz w:val="22"/>
          <w:szCs w:val="22"/>
        </w:rPr>
      </w:pPr>
      <w:r w:rsidRPr="009B2103">
        <w:rPr>
          <w:color w:val="000000"/>
          <w:sz w:val="22"/>
          <w:szCs w:val="22"/>
        </w:rPr>
        <w:t xml:space="preserve">Zhotoviteľ </w:t>
      </w:r>
      <w:r w:rsidRPr="009B2103">
        <w:rPr>
          <w:sz w:val="22"/>
          <w:szCs w:val="22"/>
        </w:rPr>
        <w:t>zodpovedá za pravdivosť, správnosť a úplnosť údajov uvedených v ním vypracovanom súpise vykonávaných prác.</w:t>
      </w:r>
    </w:p>
    <w:p w14:paraId="7BCDCA2E"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sz w:val="22"/>
          <w:szCs w:val="22"/>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14:paraId="20D235D5"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14:paraId="3B67EE3E"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 xml:space="preserve">Lehota splatnosti faktúry je do 60 dní odo dňa doručenia faktúry objednávateľovi. Za deň doručenia sa považuje deň, v ktorý je doručená faktúra prevzatá objednávateľom </w:t>
      </w:r>
    </w:p>
    <w:p w14:paraId="1D2B8D67"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2ADC69D5" w14:textId="77777777" w:rsidR="00F45AA9" w:rsidRPr="009B210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9B2103">
        <w:rPr>
          <w:color w:val="000000"/>
          <w:sz w:val="22"/>
          <w:szCs w:val="22"/>
        </w:rPr>
        <w:t>Za deň úhrady sa považuje deň odpísania príslušnej sumy z účtu objednávateľa v prospech účtu zhotoviteľa.</w:t>
      </w:r>
    </w:p>
    <w:p w14:paraId="64D4D9CF" w14:textId="77777777" w:rsidR="00F45AA9" w:rsidRPr="009B2103" w:rsidRDefault="00F45AA9" w:rsidP="00F45AA9">
      <w:pPr>
        <w:ind w:left="240"/>
        <w:jc w:val="center"/>
        <w:rPr>
          <w:b/>
          <w:color w:val="000000"/>
          <w:sz w:val="22"/>
          <w:szCs w:val="22"/>
        </w:rPr>
      </w:pPr>
    </w:p>
    <w:p w14:paraId="54B4B456" w14:textId="63FA6875" w:rsidR="00F45AA9" w:rsidRPr="009B2103" w:rsidRDefault="00F45AA9" w:rsidP="00F45AA9">
      <w:pPr>
        <w:ind w:left="240"/>
        <w:jc w:val="center"/>
        <w:rPr>
          <w:b/>
          <w:color w:val="000000"/>
          <w:sz w:val="22"/>
          <w:szCs w:val="22"/>
        </w:rPr>
      </w:pPr>
      <w:r w:rsidRPr="009B2103">
        <w:rPr>
          <w:b/>
          <w:color w:val="000000"/>
          <w:sz w:val="22"/>
          <w:szCs w:val="22"/>
        </w:rPr>
        <w:t>Článok 7</w:t>
      </w:r>
    </w:p>
    <w:p w14:paraId="337734CA" w14:textId="77777777" w:rsidR="00F45AA9" w:rsidRPr="009B2103" w:rsidRDefault="00F45AA9" w:rsidP="00F45AA9">
      <w:pPr>
        <w:jc w:val="center"/>
        <w:rPr>
          <w:b/>
          <w:color w:val="000000"/>
          <w:sz w:val="22"/>
          <w:szCs w:val="22"/>
        </w:rPr>
      </w:pPr>
      <w:r w:rsidRPr="009B2103">
        <w:rPr>
          <w:b/>
          <w:color w:val="000000"/>
          <w:sz w:val="22"/>
          <w:szCs w:val="22"/>
        </w:rPr>
        <w:t>Preddavky na predmet zmluvy</w:t>
      </w:r>
    </w:p>
    <w:p w14:paraId="7F30F249" w14:textId="77777777" w:rsidR="00F45AA9" w:rsidRPr="009B2103" w:rsidRDefault="00F45AA9" w:rsidP="00F45AA9">
      <w:pPr>
        <w:jc w:val="both"/>
        <w:rPr>
          <w:color w:val="000000"/>
          <w:sz w:val="22"/>
          <w:szCs w:val="22"/>
        </w:rPr>
      </w:pPr>
    </w:p>
    <w:p w14:paraId="13CBD09C" w14:textId="77777777" w:rsidR="00F45AA9" w:rsidRPr="009B2103" w:rsidRDefault="00F45AA9" w:rsidP="0083709E">
      <w:pPr>
        <w:numPr>
          <w:ilvl w:val="0"/>
          <w:numId w:val="62"/>
        </w:numPr>
        <w:autoSpaceDE w:val="0"/>
        <w:autoSpaceDN w:val="0"/>
        <w:ind w:left="567"/>
        <w:jc w:val="both"/>
        <w:rPr>
          <w:b/>
          <w:color w:val="000000"/>
          <w:sz w:val="22"/>
          <w:szCs w:val="22"/>
        </w:rPr>
      </w:pPr>
      <w:r w:rsidRPr="009B2103">
        <w:rPr>
          <w:rFonts w:eastAsia="Batang"/>
          <w:sz w:val="22"/>
          <w:szCs w:val="22"/>
          <w:lang w:bidi="he-IL"/>
        </w:rPr>
        <w:t>O</w:t>
      </w:r>
      <w:r w:rsidRPr="009B2103">
        <w:rPr>
          <w:color w:val="000000"/>
          <w:sz w:val="22"/>
          <w:szCs w:val="22"/>
        </w:rPr>
        <w:t>bjednávateľ neposkytne preddavky zhotoviteľovi na predmet plnenia zmluvy.</w:t>
      </w:r>
    </w:p>
    <w:p w14:paraId="0D0EAE57" w14:textId="77777777" w:rsidR="00F45AA9" w:rsidRPr="009B2103" w:rsidRDefault="00F45AA9" w:rsidP="00F45AA9">
      <w:pPr>
        <w:rPr>
          <w:b/>
          <w:color w:val="000000"/>
          <w:sz w:val="22"/>
          <w:szCs w:val="22"/>
        </w:rPr>
      </w:pPr>
    </w:p>
    <w:p w14:paraId="074305E4" w14:textId="77777777" w:rsidR="00F45AA9" w:rsidRPr="009B2103" w:rsidRDefault="00F45AA9" w:rsidP="00F45AA9">
      <w:pPr>
        <w:jc w:val="center"/>
        <w:rPr>
          <w:b/>
          <w:color w:val="000000"/>
          <w:sz w:val="22"/>
          <w:szCs w:val="22"/>
        </w:rPr>
      </w:pPr>
      <w:r w:rsidRPr="009B2103">
        <w:rPr>
          <w:b/>
          <w:color w:val="000000"/>
          <w:sz w:val="22"/>
          <w:szCs w:val="22"/>
        </w:rPr>
        <w:t>Článok 8</w:t>
      </w:r>
    </w:p>
    <w:p w14:paraId="3145BDD7" w14:textId="77777777" w:rsidR="00F45AA9" w:rsidRPr="009B2103" w:rsidRDefault="00F45AA9" w:rsidP="00F45AA9">
      <w:pPr>
        <w:jc w:val="center"/>
        <w:rPr>
          <w:b/>
          <w:color w:val="000000"/>
          <w:sz w:val="22"/>
          <w:szCs w:val="22"/>
        </w:rPr>
      </w:pPr>
      <w:r w:rsidRPr="009B2103">
        <w:rPr>
          <w:b/>
          <w:color w:val="000000"/>
          <w:sz w:val="22"/>
          <w:szCs w:val="22"/>
        </w:rPr>
        <w:t>Podmienky vykonania predmetu zmluvy</w:t>
      </w:r>
    </w:p>
    <w:p w14:paraId="5B90BBEB" w14:textId="77777777" w:rsidR="00F45AA9" w:rsidRPr="009B2103" w:rsidRDefault="00F45AA9" w:rsidP="00F45AA9">
      <w:pPr>
        <w:jc w:val="both"/>
        <w:rPr>
          <w:color w:val="000000"/>
          <w:sz w:val="22"/>
          <w:szCs w:val="22"/>
        </w:rPr>
      </w:pPr>
    </w:p>
    <w:p w14:paraId="5A8605E7"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9B2103">
        <w:rPr>
          <w:sz w:val="22"/>
          <w:szCs w:val="22"/>
        </w:rPr>
        <w:t>technickým</w:t>
      </w:r>
      <w:r w:rsidRPr="009B2103">
        <w:rPr>
          <w:rFonts w:eastAsia="Batang"/>
          <w:sz w:val="22"/>
          <w:szCs w:val="22"/>
          <w:lang w:bidi="he-IL"/>
        </w:rPr>
        <w:t xml:space="preserve"> dozorom a autorom projektovej dokumentácie a musia spĺňať požiadavky § 43 f zákona č. 50/1976 Zb. v znení neskorších predpisov a </w:t>
      </w:r>
      <w:r w:rsidRPr="009B2103">
        <w:rPr>
          <w:rFonts w:eastAsia="Batang"/>
          <w:color w:val="000000"/>
          <w:sz w:val="22"/>
          <w:szCs w:val="22"/>
          <w:lang w:bidi="he-IL"/>
        </w:rPr>
        <w:t>zákona č. 133/2013 Z. z. o stavebných výrobkoch a o zmene a doplnení niektorých zákonov v platnom znení</w:t>
      </w:r>
      <w:r w:rsidRPr="009B2103">
        <w:rPr>
          <w:rFonts w:eastAsia="Batang"/>
          <w:sz w:val="22"/>
          <w:szCs w:val="22"/>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629D5F75"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 xml:space="preserve">Výrobky a materiály určené na vykonanie predmetu plnenia musí zhotoviteľ dodať bez akýchkoľvek práv tretích osôb t.j. sú jeho vlastníctvom a takto ich odovzdáva objednávateľovi. </w:t>
      </w:r>
    </w:p>
    <w:p w14:paraId="4A6404F6" w14:textId="77777777" w:rsidR="00F45AA9" w:rsidRPr="009B210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9B2103">
        <w:rPr>
          <w:rFonts w:eastAsia="Batang"/>
          <w:sz w:val="22"/>
          <w:szCs w:val="22"/>
          <w:lang w:bidi="he-IL"/>
        </w:rPr>
        <w:t>Zhotoviteľ bude udržiavať všetky nástroje a zariadenia potrebné pre realizáciu predmetu plnenia v náležitom stave a zabezpečí koordináciu svojich subdodávateľov.</w:t>
      </w:r>
    </w:p>
    <w:p w14:paraId="7A1F3C10"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zabezpečí vykonané práce, materiály a výrobky určené pre predmet plnenia  pred poškodením a krádežou až do ich protokolárneho  prevzatia  objednávateľom.</w:t>
      </w:r>
    </w:p>
    <w:p w14:paraId="1B5024D4"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6CA1ABF5"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Materiály a výrobky, ktoré nezodpovedajú ods. 1 tohto článku, musí zhotoviteľ na vlastné náklady odstrániť a nahradiť bezchybnými. Škody vzniknuté z tohto titulu znáša zhotoviteľ bez nároku finančnej úhrady zo strany objednávateľa.</w:t>
      </w:r>
    </w:p>
    <w:p w14:paraId="114ED922"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lastRenderedPageBreak/>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18EC9C09" w14:textId="438FBA91"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vykonáva činnosti spojené s predmetom diela na vlastnú zodpoved</w:t>
      </w:r>
      <w:r w:rsidRPr="009B2103">
        <w:rPr>
          <w:color w:val="000000"/>
          <w:sz w:val="22"/>
          <w:szCs w:val="22"/>
        </w:rPr>
        <w:softHyphen/>
        <w:t>nosť podľa zmluvy, pričom rešpektuje technické špecifikácie, právne a technic</w:t>
      </w:r>
      <w:r w:rsidRPr="009B2103">
        <w:rPr>
          <w:color w:val="000000"/>
          <w:sz w:val="22"/>
          <w:szCs w:val="22"/>
        </w:rPr>
        <w:softHyphen/>
        <w:t xml:space="preserve">ké predpisy, normy, vyhlášky platné v SR, najmä špecifické podmienky zákona č. 237/2000 Z. z., ktorým sa mení a dopĺňa zákon č. </w:t>
      </w:r>
      <w:hyperlink r:id="rId9" w:history="1">
        <w:r w:rsidRPr="009B2103">
          <w:rPr>
            <w:color w:val="000000"/>
            <w:sz w:val="22"/>
            <w:szCs w:val="22"/>
          </w:rPr>
          <w:t>50/1976 Zb.</w:t>
        </w:r>
      </w:hyperlink>
      <w:r w:rsidRPr="009B2103">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9B2103">
        <w:rPr>
          <w:sz w:val="22"/>
          <w:szCs w:val="22"/>
        </w:rPr>
        <w:t>požiadavkách na stavby užívané osobami s obmedzenou schopnosťou pohybu a orientácie, Vyhlášku Ministerstva práce, sociálnych vecí a rodiny Slovenskej republiky č. 508/2009 o bezpeč.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9B2103">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9B2103">
        <w:rPr>
          <w:color w:val="000000"/>
          <w:sz w:val="22"/>
          <w:szCs w:val="22"/>
        </w:rPr>
        <w:softHyphen/>
        <w:t>doch a o zmene a doplnení niektorých zákonov, zákona č. 137/2010 Z. z. o ovzduší a inými predpismi definovanými v tejto zmluve alebo vyplývajúcimi z povahy realizácie diela, ako aj v súlade s pokynmi objednávateľa.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r w:rsidRPr="009B2103">
        <w:rPr>
          <w:sz w:val="22"/>
          <w:szCs w:val="22"/>
        </w:rPr>
        <w:t xml:space="preserve"> </w:t>
      </w:r>
      <w:r w:rsidRPr="009B2103">
        <w:rPr>
          <w:color w:val="000000"/>
          <w:sz w:val="22"/>
          <w:szCs w:val="22"/>
        </w:rPr>
        <w:t>Zhotoviteľ počas realizovania diela a odstraňovania prípadných vád na ňom je povinný dodržiavať aj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w:t>
      </w:r>
    </w:p>
    <w:p w14:paraId="482ABEF7"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Objednávateľ bude podľa potreby organizovať na stavbe kontrolné dni, z ktorých prijaté opatrenia a úlohy je zhotoviteľ povinný plniť.</w:t>
      </w:r>
    </w:p>
    <w:p w14:paraId="2AECDE53" w14:textId="3738F08D"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je povinný uviesť údaje o všetkých známych subdodávateľoc</w:t>
      </w:r>
      <w:r w:rsidR="009B2103">
        <w:rPr>
          <w:color w:val="000000"/>
          <w:sz w:val="22"/>
          <w:szCs w:val="22"/>
        </w:rPr>
        <w:t>h</w:t>
      </w:r>
      <w:r w:rsidRPr="009B2103">
        <w:rPr>
          <w:color w:val="000000"/>
          <w:sz w:val="22"/>
          <w:szCs w:val="22"/>
        </w:rPr>
        <w:t xml:space="preserve">, s uvedením podielu plnenia, navrhovaných subdodávateľov, a predmety </w:t>
      </w:r>
      <w:r w:rsidR="009B2103" w:rsidRPr="009B2103">
        <w:rPr>
          <w:color w:val="000000"/>
          <w:sz w:val="22"/>
          <w:szCs w:val="22"/>
        </w:rPr>
        <w:t>subdodávok, ako</w:t>
      </w:r>
      <w:r w:rsidRPr="009B2103">
        <w:rPr>
          <w:color w:val="000000"/>
          <w:sz w:val="22"/>
          <w:szCs w:val="22"/>
        </w:rPr>
        <w:t xml:space="preserve"> aj údaje o osobách oprávnených konať za subdodávateľa v rozsahu meno, priezvisko, adresa pobytu a dátum narodenia, a uvedené údaje doplniť do Prílohy č. 2 tejto Zmluvy </w:t>
      </w:r>
      <w:r w:rsidRPr="009B2103">
        <w:rPr>
          <w:b/>
          <w:color w:val="000000"/>
          <w:sz w:val="22"/>
          <w:szCs w:val="22"/>
        </w:rPr>
        <w:t>najneskôr pri podpise tejto zmluvy</w:t>
      </w:r>
      <w:r w:rsidRPr="009B2103">
        <w:rPr>
          <w:color w:val="000000"/>
          <w:sz w:val="22"/>
          <w:szCs w:val="22"/>
        </w:rPr>
        <w:t>. V prípade, že zhotoviteľ nevyužije subdodávateľov pri plnení predmetu zákazky, túto skutočnosť preukáže čestným vyhlásením alebo iným obdobným dokladom.</w:t>
      </w:r>
    </w:p>
    <w:p w14:paraId="5C19F2C3"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je zároveň povinný do piatich pracovných dní odo dňa uzatvorenia zmluvy s novým  subdodávateľom predložiť objednávateľovi aktualizované znenie Prílohy č. 2 tejto Zmluvy.</w:t>
      </w:r>
    </w:p>
    <w:p w14:paraId="6A831028"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aj subdodávatelia musia zároveň spĺňať podmienky zákona č. 315/2016 Z.z. o registri partnerov verejného sektora a o zmene a doplnení niektorých zákonov a byť zapísaní v registri partnerov verejného sektora počas trvania tejto zmluvy, ak sa na nich vzťahuje povinnosť zápisu v danom registri.</w:t>
      </w:r>
    </w:p>
    <w:p w14:paraId="410FCF42"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lastRenderedPageBreak/>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14:paraId="168EF311" w14:textId="7C157380"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 xml:space="preserve">Objednávateľ je v opodstatnených prípadoch so súhlasom poskytovateľa </w:t>
      </w:r>
      <w:r w:rsidR="00D05A39" w:rsidRPr="009B2103">
        <w:rPr>
          <w:sz w:val="22"/>
          <w:szCs w:val="22"/>
        </w:rPr>
        <w:t>dotácie</w:t>
      </w:r>
      <w:r w:rsidRPr="009B2103">
        <w:rPr>
          <w:sz w:val="22"/>
          <w:szCs w:val="22"/>
        </w:rPr>
        <w:t xml:space="preserve">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w:t>
      </w:r>
      <w:r w:rsidR="00D05A39" w:rsidRPr="009B2103">
        <w:rPr>
          <w:sz w:val="22"/>
          <w:szCs w:val="22"/>
        </w:rPr>
        <w:t>dotácie</w:t>
      </w:r>
      <w:r w:rsidRPr="009B2103">
        <w:rPr>
          <w:sz w:val="22"/>
          <w:szCs w:val="22"/>
        </w:rPr>
        <w:t xml:space="preserve"> a po dohode so zhotoviteľom stanoviť aj nový (kratší) termín ukončenia a odovzdania diela. </w:t>
      </w:r>
    </w:p>
    <w:p w14:paraId="050F8FB9" w14:textId="17CA3955" w:rsidR="00F45AA9" w:rsidRPr="009B2103" w:rsidRDefault="00F45AA9" w:rsidP="0083709E">
      <w:pPr>
        <w:numPr>
          <w:ilvl w:val="0"/>
          <w:numId w:val="44"/>
        </w:numPr>
        <w:tabs>
          <w:tab w:val="left" w:pos="601"/>
        </w:tabs>
        <w:suppressAutoHyphens/>
        <w:ind w:left="595" w:hanging="357"/>
        <w:jc w:val="both"/>
        <w:rPr>
          <w:sz w:val="22"/>
          <w:szCs w:val="22"/>
        </w:rPr>
      </w:pPr>
      <w:r w:rsidRPr="009B2103">
        <w:rPr>
          <w:color w:val="000000"/>
          <w:sz w:val="22"/>
          <w:szCs w:val="22"/>
        </w:rPr>
        <w:t xml:space="preserve">Zhotoviteľ nevykonáva žiadne zmeny prác a materiálov bez </w:t>
      </w:r>
      <w:r w:rsidRPr="009B2103">
        <w:rPr>
          <w:sz w:val="22"/>
          <w:szCs w:val="22"/>
        </w:rPr>
        <w:t xml:space="preserve">odsúhlasenia technického dozoru a poskytovateľa </w:t>
      </w:r>
      <w:r w:rsidR="00D05A39" w:rsidRPr="009B2103">
        <w:rPr>
          <w:sz w:val="22"/>
          <w:szCs w:val="22"/>
        </w:rPr>
        <w:t>dotácie</w:t>
      </w:r>
      <w:r w:rsidRPr="009B2103">
        <w:rPr>
          <w:sz w:val="22"/>
          <w:szCs w:val="22"/>
        </w:rPr>
        <w:t xml:space="preserve">. Všetky požiadavky na prípadne technicky zdôvodnené zmeny doložené súhlasným stanoviskom projektanta, musia byť zapísané do stavebného denníka a až po ich odsúhlasení objednávateľom a poskytovateľom </w:t>
      </w:r>
      <w:r w:rsidR="00D05A39" w:rsidRPr="009B2103">
        <w:rPr>
          <w:sz w:val="22"/>
          <w:szCs w:val="22"/>
        </w:rPr>
        <w:t>dotácie</w:t>
      </w:r>
      <w:r w:rsidRPr="009B2103">
        <w:rPr>
          <w:sz w:val="22"/>
          <w:szCs w:val="22"/>
        </w:rPr>
        <w:t xml:space="preserve"> môže zmeny zhotoviteľ realizovať. Práce, ktoré zhotoviteľ vykoná bez súhlasu objednávateľa odchylne od zmluvných dojednaní, schválenej projektovej dokumentácie alebo jej zmien, ponuky a požiadaviek v súťažných podkladoch, nebudú uhradené.</w:t>
      </w:r>
    </w:p>
    <w:p w14:paraId="410956B1"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14:paraId="1E4F9DC4"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14:paraId="6F643D65" w14:textId="77777777" w:rsidR="00F45AA9" w:rsidRPr="009B2103" w:rsidRDefault="00F45AA9" w:rsidP="0083709E">
      <w:pPr>
        <w:numPr>
          <w:ilvl w:val="0"/>
          <w:numId w:val="44"/>
        </w:numPr>
        <w:tabs>
          <w:tab w:val="left" w:pos="601"/>
        </w:tabs>
        <w:suppressAutoHyphens/>
        <w:ind w:left="595" w:hanging="357"/>
        <w:jc w:val="both"/>
        <w:rPr>
          <w:sz w:val="22"/>
          <w:szCs w:val="22"/>
        </w:rPr>
      </w:pPr>
      <w:r w:rsidRPr="009B2103">
        <w:rPr>
          <w:sz w:val="22"/>
          <w:szCs w:val="22"/>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14:paraId="739439AF"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Skutočnosť, že objednávateľ skontroloval výkresy, výpočty, dodávky, vzorky a vykonané práce, nezbavuje  zhotoviteľa zodpovednosti za prípadne vady a nedostatky a vykonávanie kontrol tak, aby bolo zaručené riadne splnenie predmetu zákazky.</w:t>
      </w:r>
    </w:p>
    <w:p w14:paraId="1875E14B" w14:textId="77777777" w:rsidR="00F45AA9" w:rsidRPr="009B2103" w:rsidRDefault="00F45AA9" w:rsidP="0083709E">
      <w:pPr>
        <w:numPr>
          <w:ilvl w:val="0"/>
          <w:numId w:val="44"/>
        </w:numPr>
        <w:tabs>
          <w:tab w:val="left" w:pos="601"/>
        </w:tabs>
        <w:suppressAutoHyphens/>
        <w:ind w:left="595" w:hanging="357"/>
        <w:jc w:val="both"/>
        <w:rPr>
          <w:color w:val="000000"/>
          <w:sz w:val="22"/>
          <w:szCs w:val="22"/>
        </w:rPr>
      </w:pPr>
      <w:r w:rsidRPr="009B2103">
        <w:rPr>
          <w:color w:val="000000"/>
          <w:sz w:val="22"/>
          <w:szCs w:val="22"/>
        </w:rPr>
        <w:t>Zhotoviteľ zaručuje, že má všetky povolenia a licencie, ktoré sú  nevyhnutné k zhotoveniu diela a že tieto povolenia sú postačujúce k tomu, aby mohol dielo riadne začať a dokončiť.</w:t>
      </w:r>
    </w:p>
    <w:p w14:paraId="7D50B15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1BAF5DAC"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vykoná dielo v rozsahu, kvalite a termínoch podľa tejto zmluvy o dielo.</w:t>
      </w:r>
    </w:p>
    <w:p w14:paraId="31A96308"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plne zodpovedá za vhodnosť a bezpečnosť všetkých prác a stavebných metód používaných na stavenisku a pracovisku.</w:t>
      </w:r>
    </w:p>
    <w:p w14:paraId="4A48F1B0"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zodpovedá:</w:t>
      </w:r>
    </w:p>
    <w:p w14:paraId="6B6CC739"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za presné vytýčenie diela vo vzťahu k pôvodným referenčným bodom a úrovniam s ohľadom na vyššie uvedené za správnosť polohy, úrovní, rozmerov a vytýčení všetkých častí diela</w:t>
      </w:r>
    </w:p>
    <w:p w14:paraId="4723D130"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za zabezpečenie všetkých nevyhnutných pomôcok, zariadenia a pracovných síl potrebných k vytýčeniu a kontrolných meraní</w:t>
      </w:r>
    </w:p>
    <w:p w14:paraId="441D0577" w14:textId="77777777" w:rsidR="00F45AA9" w:rsidRPr="009B2103" w:rsidRDefault="00F45AA9" w:rsidP="0083709E">
      <w:pPr>
        <w:numPr>
          <w:ilvl w:val="0"/>
          <w:numId w:val="45"/>
        </w:numPr>
        <w:tabs>
          <w:tab w:val="clear" w:pos="720"/>
        </w:tabs>
        <w:suppressAutoHyphens/>
        <w:ind w:left="1276"/>
        <w:jc w:val="both"/>
        <w:rPr>
          <w:color w:val="000000"/>
          <w:sz w:val="22"/>
          <w:szCs w:val="22"/>
        </w:rPr>
      </w:pPr>
      <w:r w:rsidRPr="009B2103">
        <w:rPr>
          <w:color w:val="000000"/>
          <w:sz w:val="22"/>
          <w:szCs w:val="22"/>
        </w:rPr>
        <w:t xml:space="preserve">periodicky na svoje náklady zabezpečí úradne kontrolné zameranie, ktoré určí presnú polohu všetkých objektov stavby a odovzdá objednávateľovi originál týchto dokladov pri odovzdaní a prevzatí stavby </w:t>
      </w:r>
    </w:p>
    <w:p w14:paraId="286776B5" w14:textId="77777777" w:rsidR="00F45AA9" w:rsidRPr="009B2103" w:rsidRDefault="00F45AA9" w:rsidP="0083709E">
      <w:pPr>
        <w:numPr>
          <w:ilvl w:val="0"/>
          <w:numId w:val="45"/>
        </w:numPr>
        <w:tabs>
          <w:tab w:val="clear" w:pos="720"/>
        </w:tabs>
        <w:suppressAutoHyphens/>
        <w:ind w:left="1276" w:hanging="425"/>
        <w:jc w:val="both"/>
        <w:rPr>
          <w:color w:val="000000"/>
          <w:sz w:val="22"/>
          <w:szCs w:val="22"/>
        </w:rPr>
      </w:pPr>
      <w:r w:rsidRPr="009B2103">
        <w:rPr>
          <w:color w:val="000000"/>
          <w:sz w:val="22"/>
          <w:szCs w:val="22"/>
        </w:rPr>
        <w:t xml:space="preserve">v prípade, že v priebehu realizácie diela vznikne chyba v polohe, v úrovni, rozmeroch alebo vytýčení akejkoľvek časti diela, zhotoviteľ na vlastné náklady túto chybu okamžite opraví. </w:t>
      </w:r>
    </w:p>
    <w:p w14:paraId="2441B46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po celý čas realizácie diela a odstraňovania jeho vád a nedorobkov:</w:t>
      </w:r>
    </w:p>
    <w:p w14:paraId="07B1B0AD"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14:paraId="46D3A29B"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4011F245"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lastRenderedPageBreak/>
        <w:t>zamedzí prístupu nepovolaných osôb na stavenisko</w:t>
      </w:r>
    </w:p>
    <w:p w14:paraId="0B88125E"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7E3556B1" w14:textId="77777777" w:rsidR="00F45AA9" w:rsidRPr="009B2103" w:rsidRDefault="00F45AA9" w:rsidP="0083709E">
      <w:pPr>
        <w:numPr>
          <w:ilvl w:val="0"/>
          <w:numId w:val="63"/>
        </w:numPr>
        <w:tabs>
          <w:tab w:val="clear" w:pos="744"/>
        </w:tabs>
        <w:suppressAutoHyphens/>
        <w:ind w:left="1276"/>
        <w:jc w:val="both"/>
        <w:rPr>
          <w:color w:val="000000"/>
          <w:sz w:val="22"/>
          <w:szCs w:val="22"/>
        </w:rPr>
      </w:pPr>
      <w:r w:rsidRPr="009B2103">
        <w:rPr>
          <w:color w:val="000000"/>
          <w:sz w:val="22"/>
          <w:szCs w:val="22"/>
        </w:rPr>
        <w:t>vykoná také opatrenia, aby znečistenie vzduchu a priemyselný odpad zo staveniska vznikajúci následkom realizácie diela nepresiahol hodnoty predpísané platnou legislatívou.</w:t>
      </w:r>
    </w:p>
    <w:p w14:paraId="5F4BCD7E"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je povinný neprekročiť hlučnosť a prašnosť svojich prác podľa platných STN a príslušných nariadení SR.</w:t>
      </w:r>
    </w:p>
    <w:p w14:paraId="7A174B16"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14:paraId="6AA895E8" w14:textId="6C240E33"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suť, vzniknutý jeho činnosťou a bude ho likvidovať a ukladať len na miestach k tomu určených v zmysle zákona č. 79/2015 Z. z. o odpadoch a o zmene a doplnení niektorých zákonov.</w:t>
      </w:r>
      <w:r w:rsidR="0043223C" w:rsidRPr="009B2103">
        <w:rPr>
          <w:color w:val="000000"/>
          <w:sz w:val="22"/>
          <w:szCs w:val="22"/>
        </w:rPr>
        <w:t xml:space="preserve"> Pri vzniknutých stavebných odpadov dodržať hierarchiu odpadového hospodárstva. Pred zneškodňovaním odpadov na skládke odpadov klásť dôraz na zhodnocovanie stavebného odpadu na legálnom zariadení – podľa § 6 zákona č. 79/2015 Z. z. o odpadoch a o zmene a doplnení niektorých zákonov v znení neskorších predpisov.</w:t>
      </w:r>
    </w:p>
    <w:p w14:paraId="608BDC7E" w14:textId="77777777" w:rsidR="00F45AA9" w:rsidRPr="009B2103" w:rsidRDefault="00F45AA9" w:rsidP="00F45AA9">
      <w:pPr>
        <w:suppressAutoHyphens/>
        <w:ind w:left="595"/>
        <w:jc w:val="both"/>
        <w:rPr>
          <w:color w:val="000000"/>
          <w:sz w:val="22"/>
          <w:szCs w:val="22"/>
        </w:rPr>
      </w:pPr>
      <w:r w:rsidRPr="009B2103">
        <w:rPr>
          <w:color w:val="000000"/>
          <w:sz w:val="22"/>
          <w:szCs w:val="22"/>
        </w:rPr>
        <w:t>Doklady o odvoze a likvidácií stavebného odpadu odovzdá objednávateľovi pri preberacom konaní.</w:t>
      </w:r>
    </w:p>
    <w:p w14:paraId="7096A73C"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 xml:space="preserve">Zhotoviteľ hradí všetky náklady a poplatky za dočasné využívanie komunikácií v súvislosti so stavbou. </w:t>
      </w:r>
    </w:p>
    <w:p w14:paraId="5E9AA45A"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si zabezpečí na svoje náklady dostatočné dodatočné plochy mimo staveniska, ktoré potrebuje pre účely vykonania diela v prípade, že plocha staveniska odovzdaná objednávateľom je nepostačujúca.</w:t>
      </w:r>
    </w:p>
    <w:p w14:paraId="6D9FFEC3"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14:paraId="2DFD7886"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Všetky dočasné stavby zhotoviteľa musia vyhovovať platným právnym predpisom, hlavne predpisom o bezpečnosti o ochrane zdravia.</w:t>
      </w:r>
    </w:p>
    <w:p w14:paraId="700585EB"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sa zaväzuje, že na pracovisku:</w:t>
      </w:r>
    </w:p>
    <w:p w14:paraId="1EEF6F06"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zamestnávať pracovníkov len so zdravotnou a odbornou spôsobilosťou na určený druh pracovnej činnosti</w:t>
      </w:r>
    </w:p>
    <w:p w14:paraId="62830D53"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dodržiavať bezpečnostné, hygienické, požiarne predpisy a predpisy pre ochranu životného prostredia</w:t>
      </w:r>
    </w:p>
    <w:p w14:paraId="58A30251"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zabezpečí si vlastný dozor nad bezpečnosťou práce vrátane sústavnej kontroly bezpečnosti práce pri všetkých činnostiach na stavenisku a pracovisku objednávateľa</w:t>
      </w:r>
    </w:p>
    <w:p w14:paraId="009CBD1D"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14:paraId="180FB34A"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bude rešpektovať zákaz fajčenia, zákaz prinášať a používať na pracovisku a v priestoroch objednávateľa akékoľvek alkoholické nápoje a omamné látky</w:t>
      </w:r>
    </w:p>
    <w:p w14:paraId="2D5DE8BD"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v priestoroch objednávateľa sa budú jeho zamestnanci pohybovať v pracovnom odeve viditeľne označenom názvom firmy</w:t>
      </w:r>
    </w:p>
    <w:p w14:paraId="06B66B40" w14:textId="77777777" w:rsidR="00F45AA9" w:rsidRPr="009B2103" w:rsidRDefault="00F45AA9" w:rsidP="0083709E">
      <w:pPr>
        <w:numPr>
          <w:ilvl w:val="0"/>
          <w:numId w:val="64"/>
        </w:numPr>
        <w:tabs>
          <w:tab w:val="clear" w:pos="720"/>
        </w:tabs>
        <w:suppressAutoHyphens/>
        <w:ind w:left="1276"/>
        <w:jc w:val="both"/>
        <w:rPr>
          <w:color w:val="000000"/>
          <w:sz w:val="22"/>
          <w:szCs w:val="22"/>
        </w:rPr>
      </w:pPr>
      <w:r w:rsidRPr="009B2103">
        <w:rPr>
          <w:color w:val="000000"/>
          <w:sz w:val="22"/>
          <w:szCs w:val="22"/>
        </w:rPr>
        <w:t>preukázateľne oboznámi svojich zamestnancov o zákaze pohybu, resp. zdržiavania sa na pracoviskách, ktoré nesúvisia s výkonom objednaných prác bez vedomia a súhlasu objednávateľa.</w:t>
      </w:r>
    </w:p>
    <w:p w14:paraId="1F3D2425"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 (za všetky škody a nároky súvisiace s úmrtím alebo zranením akejkoľvek osoby, stratou alebo poškodením akéhokoľvek majetku (iného ako dielo) alebo životného prostredia, ku ktorým došlo následkom realizácie diela alebo odstránenia všetkých jeho vád. Medzi tieto nároky patria tiež náklady súvisiace s reklamáciami, súdnym alebo správnym konaním, náhradami škôd iným osobám, ktoré bude objednávateľ povinný zaplatiť, iným nákladom, poplatkom, pokutou alebo inou sankciou uloženou objednávateľovi).</w:t>
      </w:r>
    </w:p>
    <w:p w14:paraId="07A06FE1"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lastRenderedPageBreak/>
        <w:t xml:space="preserve">Zhotoviteľ je povinný mať uzavretú poistnú zmluvu zodpovednosti za škodu spôsobenú na živote, zdraví a majetku Objednávateľa a tretích osôb, ktorá by mohla byť spôsobená prevádzkovou činnosťou Zhotoviteľa, a to minimálne na sumu vo výške ponúknutej hodnoty diela. Poistnú zmluvu predloží zhotoviteľ vo forme originálu alebo jej overenej kópie objednávateľovi do 10 kalendárnych dní od prevzatia staveniska. </w:t>
      </w:r>
    </w:p>
    <w:p w14:paraId="30F0D10F" w14:textId="77777777" w:rsidR="00F45AA9" w:rsidRPr="009B2103" w:rsidRDefault="00F45AA9" w:rsidP="0083709E">
      <w:pPr>
        <w:numPr>
          <w:ilvl w:val="0"/>
          <w:numId w:val="44"/>
        </w:numPr>
        <w:tabs>
          <w:tab w:val="num" w:pos="601"/>
        </w:tabs>
        <w:suppressAutoHyphens/>
        <w:ind w:left="595" w:hanging="357"/>
        <w:jc w:val="both"/>
        <w:rPr>
          <w:color w:val="000000"/>
          <w:sz w:val="22"/>
          <w:szCs w:val="22"/>
        </w:rPr>
      </w:pPr>
      <w:r w:rsidRPr="009B2103">
        <w:rPr>
          <w:color w:val="000000"/>
          <w:sz w:val="22"/>
          <w:szCs w:val="22"/>
        </w:rPr>
        <w:t>Zhotoviteľ je povinný:</w:t>
      </w:r>
    </w:p>
    <w:p w14:paraId="21910521" w14:textId="77777777" w:rsidR="00F45AA9" w:rsidRPr="009B2103" w:rsidRDefault="00F45AA9" w:rsidP="00F45AA9">
      <w:pPr>
        <w:pStyle w:val="Odsekzoznamu"/>
        <w:ind w:left="567"/>
        <w:jc w:val="both"/>
        <w:rPr>
          <w:color w:val="000000"/>
          <w:sz w:val="22"/>
          <w:szCs w:val="22"/>
        </w:rPr>
      </w:pPr>
      <w:r w:rsidRPr="009B2103">
        <w:rPr>
          <w:color w:val="000000"/>
          <w:sz w:val="22"/>
          <w:szCs w:val="22"/>
        </w:rPr>
        <w:t xml:space="preserve">a) pri realizácii diela dodržiavať technickú a odbornú spôsobilosť, ktorú preukázal certifikátmi, osvedčeniami alebo ekvivalentnými dokladmi predloženými vo svojej ponuke vo verejnom obstarávaní v zmysle § 34 ods. 1 písm. d) a písm. h) ZVO. </w:t>
      </w:r>
    </w:p>
    <w:p w14:paraId="537E888F" w14:textId="77777777" w:rsidR="00F45AA9" w:rsidRPr="009B2103" w:rsidRDefault="00F45AA9" w:rsidP="00F45AA9">
      <w:pPr>
        <w:pStyle w:val="Odsekzoznamu"/>
        <w:ind w:left="567"/>
        <w:jc w:val="both"/>
        <w:rPr>
          <w:color w:val="000000"/>
          <w:sz w:val="22"/>
          <w:szCs w:val="22"/>
        </w:rPr>
      </w:pPr>
      <w:r w:rsidRPr="009B2103">
        <w:rPr>
          <w:color w:val="000000"/>
          <w:sz w:val="22"/>
          <w:szCs w:val="22"/>
        </w:rPr>
        <w:t xml:space="preserve">b) 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spĺňam podmienky účasti zadefinované verejným obstarávateľom v predmetnom verejnom obstarávaní, na základe výsledkov ktorého bola uzatvorená táto Zmluva. </w:t>
      </w:r>
    </w:p>
    <w:p w14:paraId="3849B5AC" w14:textId="77777777" w:rsidR="00F45AA9" w:rsidRPr="009B2103" w:rsidRDefault="00F45AA9" w:rsidP="00F45AA9">
      <w:pPr>
        <w:pStyle w:val="Odsekzoznamu"/>
        <w:ind w:left="567"/>
        <w:jc w:val="both"/>
        <w:rPr>
          <w:color w:val="000000"/>
          <w:sz w:val="22"/>
          <w:szCs w:val="22"/>
        </w:rPr>
      </w:pPr>
      <w:r w:rsidRPr="009B2103">
        <w:rPr>
          <w:color w:val="000000"/>
          <w:sz w:val="22"/>
          <w:szCs w:val="22"/>
        </w:rPr>
        <w:t>c) v prípade, že Zhotoviteľ využil na preukázanie technickej a odbornej spôsobilosti vo verejnom obstarávaní v zmysle § 34 ods. 1 písm. d), g) a h) ZVO kapacity iných osôb, je oprávnený, v prípade objektívnych skutočností, nahradiť tieto kapacity kapacitami inej osoby, alebo iných osôb, ktoré budú spĺňať podmienky účasti zadefinované verejným obstarávateľom v predmetnom verejnom obstarávaní, na základe výsledkov ktorého bola uzatvorená táto Zmluva.</w:t>
      </w:r>
    </w:p>
    <w:p w14:paraId="7ECB4FDD" w14:textId="333688C7" w:rsidR="00F45AA9" w:rsidRPr="009B2103" w:rsidRDefault="00F45AA9" w:rsidP="00F45AA9">
      <w:pPr>
        <w:pStyle w:val="Odsekzoznamu"/>
        <w:ind w:left="567"/>
        <w:jc w:val="both"/>
        <w:rPr>
          <w:color w:val="000000"/>
          <w:sz w:val="22"/>
          <w:szCs w:val="22"/>
        </w:rPr>
      </w:pPr>
      <w:r w:rsidRPr="009B2103">
        <w:rPr>
          <w:color w:val="000000"/>
          <w:sz w:val="22"/>
          <w:szCs w:val="22"/>
        </w:rPr>
        <w:t>d) v prípade vzniku objektívnej skutočnosti v zmysle bodov b) a c) je Zhotoviteľ povinný informovať o tejto skutočnosti Objednávateľa najneskôr do 3 pracovných dní od vzniku tejto skutočnosti. Objednávateľ overí splnenie podmienok účasti zadefinovaných verejným obstarávateľom v predmetnom verejnom obstarávaní, na základe výsledkov ktorého bola uzatvorená táto Zmluva a celý proces zaznamená v stavebnom denníku, tak aby bol proces výmeny transparentný a prehľadný,</w:t>
      </w:r>
      <w:r w:rsidR="007F4D0B" w:rsidRPr="009B2103">
        <w:rPr>
          <w:b/>
          <w:bCs/>
          <w:color w:val="000000"/>
          <w:sz w:val="22"/>
          <w:szCs w:val="22"/>
        </w:rPr>
        <w:t xml:space="preserve"> a uzavrie dodatok k tejto zmluve, pokiaľ dôjde k zmene osoby uvedenej</w:t>
      </w:r>
      <w:r w:rsidR="00B54DE1" w:rsidRPr="009B2103">
        <w:rPr>
          <w:b/>
          <w:bCs/>
          <w:color w:val="000000"/>
          <w:sz w:val="22"/>
          <w:szCs w:val="22"/>
        </w:rPr>
        <w:t xml:space="preserve"> </w:t>
      </w:r>
      <w:r w:rsidR="007F4D0B" w:rsidRPr="009B2103">
        <w:rPr>
          <w:b/>
          <w:bCs/>
          <w:color w:val="000000"/>
          <w:sz w:val="22"/>
          <w:szCs w:val="22"/>
        </w:rPr>
        <w:t>v článku č. 9 bod 1 h),</w:t>
      </w:r>
    </w:p>
    <w:p w14:paraId="2120C4D4" w14:textId="77777777" w:rsidR="007F4D0B" w:rsidRPr="009B2103" w:rsidRDefault="00F45AA9" w:rsidP="007F4D0B">
      <w:pPr>
        <w:pStyle w:val="Odsekzoznamu"/>
        <w:ind w:left="567"/>
        <w:jc w:val="both"/>
        <w:rPr>
          <w:color w:val="000000"/>
          <w:sz w:val="22"/>
          <w:szCs w:val="22"/>
        </w:rPr>
      </w:pPr>
      <w:r w:rsidRPr="009B2103">
        <w:rPr>
          <w:color w:val="000000"/>
          <w:sz w:val="22"/>
          <w:szCs w:val="22"/>
        </w:rPr>
        <w:t>e) Zhotoviteľ je povinný v Prílohe č.</w:t>
      </w:r>
      <w:r w:rsidR="00AC7106" w:rsidRPr="009B2103">
        <w:rPr>
          <w:color w:val="000000"/>
          <w:sz w:val="22"/>
          <w:szCs w:val="22"/>
        </w:rPr>
        <w:t xml:space="preserve"> 3 </w:t>
      </w:r>
      <w:r w:rsidRPr="009B2103">
        <w:rPr>
          <w:color w:val="000000"/>
          <w:sz w:val="22"/>
          <w:szCs w:val="22"/>
        </w:rPr>
        <w:t>Zmluvy o dielo uviesť informácie o „iných osobách“, zdroje a kapacity ktorých bude využívať pri realizácii Diela počas platnosti tejto Zmluvy</w:t>
      </w:r>
      <w:r w:rsidR="007F4D0B" w:rsidRPr="009B2103">
        <w:rPr>
          <w:color w:val="000000"/>
          <w:sz w:val="22"/>
          <w:szCs w:val="22"/>
        </w:rPr>
        <w:t>,</w:t>
      </w:r>
    </w:p>
    <w:p w14:paraId="6F4F65DA" w14:textId="77777777" w:rsidR="00F45AA9" w:rsidRPr="009B2103" w:rsidRDefault="00F45AA9" w:rsidP="00F45AA9">
      <w:pPr>
        <w:pStyle w:val="Odsekzoznamu"/>
        <w:ind w:left="567"/>
        <w:jc w:val="both"/>
        <w:rPr>
          <w:color w:val="000000"/>
          <w:sz w:val="22"/>
          <w:szCs w:val="22"/>
        </w:rPr>
      </w:pPr>
    </w:p>
    <w:p w14:paraId="54034E89" w14:textId="77777777" w:rsidR="00F45AA9" w:rsidRPr="009B2103" w:rsidRDefault="00F45AA9" w:rsidP="00F45AA9">
      <w:pPr>
        <w:ind w:left="240"/>
        <w:jc w:val="center"/>
        <w:rPr>
          <w:b/>
          <w:color w:val="000000"/>
          <w:sz w:val="22"/>
          <w:szCs w:val="22"/>
        </w:rPr>
      </w:pPr>
      <w:r w:rsidRPr="009B2103">
        <w:rPr>
          <w:b/>
          <w:color w:val="000000"/>
          <w:sz w:val="22"/>
          <w:szCs w:val="22"/>
        </w:rPr>
        <w:t>Článok 9</w:t>
      </w:r>
    </w:p>
    <w:p w14:paraId="1DE8CA31" w14:textId="77777777" w:rsidR="00F45AA9" w:rsidRPr="009B2103" w:rsidRDefault="00F45AA9" w:rsidP="00F45AA9">
      <w:pPr>
        <w:jc w:val="center"/>
        <w:rPr>
          <w:b/>
          <w:color w:val="000000"/>
          <w:sz w:val="22"/>
          <w:szCs w:val="22"/>
        </w:rPr>
      </w:pPr>
      <w:r w:rsidRPr="009B2103">
        <w:rPr>
          <w:b/>
          <w:color w:val="000000"/>
          <w:sz w:val="22"/>
          <w:szCs w:val="22"/>
        </w:rPr>
        <w:t>Kontrola plnenia predmetu zmluvy</w:t>
      </w:r>
    </w:p>
    <w:p w14:paraId="06A18D46" w14:textId="77777777" w:rsidR="00F45AA9" w:rsidRPr="009B2103" w:rsidRDefault="00F45AA9" w:rsidP="00F45AA9">
      <w:pPr>
        <w:jc w:val="both"/>
        <w:rPr>
          <w:color w:val="000000"/>
          <w:sz w:val="22"/>
          <w:szCs w:val="22"/>
        </w:rPr>
      </w:pPr>
    </w:p>
    <w:p w14:paraId="7EB5773D" w14:textId="77777777" w:rsidR="00F45AA9" w:rsidRPr="009B2103" w:rsidRDefault="00F45AA9" w:rsidP="0083709E">
      <w:pPr>
        <w:numPr>
          <w:ilvl w:val="0"/>
          <w:numId w:val="46"/>
        </w:numPr>
        <w:tabs>
          <w:tab w:val="clear" w:pos="360"/>
        </w:tabs>
        <w:ind w:left="595" w:hanging="357"/>
        <w:jc w:val="both"/>
        <w:rPr>
          <w:sz w:val="22"/>
          <w:szCs w:val="22"/>
        </w:rPr>
      </w:pPr>
      <w:r w:rsidRPr="009B2103">
        <w:rPr>
          <w:sz w:val="22"/>
          <w:szCs w:val="22"/>
        </w:rPr>
        <w:t>Kontrola plnenia realizácie stavby:</w:t>
      </w:r>
    </w:p>
    <w:p w14:paraId="12AC63F0"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 xml:space="preserve">Technický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7A829C91"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obce a stavebný dozor.</w:t>
      </w:r>
    </w:p>
    <w:p w14:paraId="7FBD5138"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1CE1DCF0"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Technický dozor je oprávnený dať pokyny, ktoré sú potrebné na vykonanie prác podľa zmluvy  do stavebného denníka.</w:t>
      </w:r>
    </w:p>
    <w:p w14:paraId="1FE5A5F3" w14:textId="77777777" w:rsidR="00F45AA9" w:rsidRPr="009B2103" w:rsidRDefault="00F45AA9" w:rsidP="0083709E">
      <w:pPr>
        <w:numPr>
          <w:ilvl w:val="0"/>
          <w:numId w:val="65"/>
        </w:numPr>
        <w:tabs>
          <w:tab w:val="clear" w:pos="720"/>
        </w:tabs>
        <w:suppressAutoHyphens/>
        <w:ind w:left="1276"/>
        <w:jc w:val="both"/>
        <w:rPr>
          <w:sz w:val="22"/>
          <w:szCs w:val="22"/>
        </w:rPr>
      </w:pPr>
      <w:r w:rsidRPr="009B2103">
        <w:rPr>
          <w:sz w:val="22"/>
          <w:szCs w:val="22"/>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14:paraId="7D13EF07" w14:textId="77777777" w:rsidR="005267DF" w:rsidRPr="009B2103" w:rsidRDefault="00F45AA9" w:rsidP="0083709E">
      <w:pPr>
        <w:numPr>
          <w:ilvl w:val="0"/>
          <w:numId w:val="65"/>
        </w:numPr>
        <w:tabs>
          <w:tab w:val="clear" w:pos="720"/>
        </w:tabs>
        <w:suppressAutoHyphens/>
        <w:ind w:left="1276"/>
        <w:jc w:val="both"/>
        <w:rPr>
          <w:color w:val="000000"/>
          <w:sz w:val="22"/>
          <w:szCs w:val="22"/>
        </w:rPr>
      </w:pPr>
      <w:r w:rsidRPr="009B2103">
        <w:rPr>
          <w:sz w:val="22"/>
          <w:szCs w:val="22"/>
        </w:rPr>
        <w:t>Technický dozor nie je oprávnený</w:t>
      </w:r>
      <w:r w:rsidRPr="009B2103">
        <w:rPr>
          <w:color w:val="000000"/>
          <w:sz w:val="22"/>
          <w:szCs w:val="22"/>
        </w:rPr>
        <w:t xml:space="preserve"> zasahovať do hospodárskej činnosti zhotoviteľa.</w:t>
      </w:r>
    </w:p>
    <w:p w14:paraId="7C45BC0B" w14:textId="05071DEE" w:rsidR="00F45AA9" w:rsidRPr="009B2103" w:rsidRDefault="00F45AA9" w:rsidP="0083709E">
      <w:pPr>
        <w:numPr>
          <w:ilvl w:val="0"/>
          <w:numId w:val="65"/>
        </w:numPr>
        <w:tabs>
          <w:tab w:val="clear" w:pos="720"/>
        </w:tabs>
        <w:suppressAutoHyphens/>
        <w:ind w:left="1276"/>
        <w:jc w:val="both"/>
        <w:rPr>
          <w:color w:val="000000"/>
          <w:sz w:val="22"/>
          <w:szCs w:val="22"/>
        </w:rPr>
      </w:pPr>
      <w:r w:rsidRPr="009B2103">
        <w:rPr>
          <w:color w:val="000000"/>
          <w:sz w:val="22"/>
          <w:szCs w:val="22"/>
        </w:rPr>
        <w:t xml:space="preserve">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  </w:t>
      </w:r>
    </w:p>
    <w:p w14:paraId="1A4BE64A" w14:textId="77777777" w:rsidR="00F45AA9" w:rsidRPr="009B2103" w:rsidRDefault="00F45AA9" w:rsidP="0083709E">
      <w:pPr>
        <w:numPr>
          <w:ilvl w:val="0"/>
          <w:numId w:val="65"/>
        </w:numPr>
        <w:tabs>
          <w:tab w:val="clear" w:pos="720"/>
        </w:tabs>
        <w:suppressAutoHyphens/>
        <w:ind w:left="1276"/>
        <w:jc w:val="both"/>
        <w:rPr>
          <w:color w:val="000000"/>
          <w:sz w:val="22"/>
          <w:szCs w:val="22"/>
          <w:highlight w:val="yellow"/>
        </w:rPr>
      </w:pPr>
      <w:r w:rsidRPr="009B2103">
        <w:rPr>
          <w:color w:val="000000"/>
          <w:sz w:val="22"/>
          <w:szCs w:val="22"/>
          <w:highlight w:val="yellow"/>
        </w:rPr>
        <w:lastRenderedPageBreak/>
        <w:t>Zhotoviteľ poveruje výkonom činnosti stavbyvedúceho – ................, s evidenčným číslom oprávnenia na výkon stavbyvedúceho ....................., podkategória.....................</w:t>
      </w:r>
    </w:p>
    <w:p w14:paraId="6CCE54C2" w14:textId="77777777" w:rsidR="00F45AA9" w:rsidRPr="009B2103" w:rsidRDefault="00F45AA9" w:rsidP="00F45AA9">
      <w:pPr>
        <w:suppressAutoHyphens/>
        <w:ind w:left="595" w:hanging="357"/>
        <w:jc w:val="both"/>
        <w:rPr>
          <w:color w:val="000000"/>
          <w:sz w:val="22"/>
          <w:szCs w:val="22"/>
        </w:rPr>
      </w:pPr>
      <w:r w:rsidRPr="009B2103">
        <w:rPr>
          <w:color w:val="000000"/>
          <w:sz w:val="22"/>
          <w:szCs w:val="22"/>
        </w:rPr>
        <w:t>2.</w:t>
      </w:r>
      <w:r w:rsidRPr="009B2103">
        <w:rPr>
          <w:color w:val="000000"/>
          <w:sz w:val="22"/>
          <w:szCs w:val="22"/>
        </w:rPr>
        <w:tab/>
        <w:t>Zhotoviteľ odovzdá objednávateľovi</w:t>
      </w:r>
      <w:r w:rsidRPr="009B2103">
        <w:rPr>
          <w:sz w:val="22"/>
          <w:szCs w:val="22"/>
        </w:rPr>
        <w:t xml:space="preserve"> 2 dni</w:t>
      </w:r>
      <w:r w:rsidRPr="009B2103">
        <w:rPr>
          <w:color w:val="FF0000"/>
          <w:sz w:val="22"/>
          <w:szCs w:val="22"/>
        </w:rPr>
        <w:t xml:space="preserve"> </w:t>
      </w:r>
      <w:r w:rsidRPr="009B2103">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4296994D" w14:textId="77777777" w:rsidR="00F45AA9" w:rsidRPr="009B2103" w:rsidRDefault="00F45AA9" w:rsidP="00F45AA9">
      <w:pPr>
        <w:ind w:left="567" w:hanging="357"/>
        <w:jc w:val="both"/>
        <w:rPr>
          <w:color w:val="000000"/>
          <w:sz w:val="22"/>
          <w:szCs w:val="22"/>
        </w:rPr>
      </w:pPr>
      <w:r w:rsidRPr="009B2103">
        <w:rPr>
          <w:color w:val="000000"/>
          <w:sz w:val="22"/>
          <w:szCs w:val="22"/>
        </w:rPr>
        <w:t>3.</w:t>
      </w:r>
      <w:r w:rsidRPr="009B2103">
        <w:rPr>
          <w:color w:val="000000"/>
          <w:sz w:val="22"/>
          <w:szCs w:val="22"/>
        </w:rPr>
        <w:tab/>
        <w:t>Zhotoviteľ predloží zástupcovi objednávateľa:</w:t>
      </w:r>
    </w:p>
    <w:p w14:paraId="2683FE82"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vzorky materiálov, výrobkov a povrchov, ktoré chce použiť. Použijú sa len materiály, výrobky a povrchy schválené zástupcom objednávateľa. T.j. špecifikovať všetky materiálové položky uvedené vo výkaze výmer.</w:t>
      </w:r>
    </w:p>
    <w:p w14:paraId="30C78B68"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certifikáty, resp. vyhlásenia o zhode legislatívnych predpisov na všetky dodávané materiály a zariadenia.</w:t>
      </w:r>
    </w:p>
    <w:p w14:paraId="723BE7E0"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dodanie kladných protokolov o vykonaných odborných skúškach, ak je to nevyhnutné pre plnenie predmetu zmluvy.</w:t>
      </w:r>
    </w:p>
    <w:p w14:paraId="7F3B6712"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doklady musia byť predložené ku kontrole pred zabudovaním jednotlivých výrobkov a materiálov a do ukončenia diela ich archivuje zhotoviteľ. Zhotoviteľ ich objednávateľovi odovzdá pri odovzdaní a prevzatí diela.</w:t>
      </w:r>
    </w:p>
    <w:p w14:paraId="24EE108E"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14:paraId="5BFDEA88"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organizácie výstavby (POV), ak je to nevyhnutné pre plnenie predmetu zmluvy.</w:t>
      </w:r>
    </w:p>
    <w:p w14:paraId="371B402B" w14:textId="77777777" w:rsidR="00F45AA9" w:rsidRPr="009B2103" w:rsidRDefault="00F45AA9" w:rsidP="0083709E">
      <w:pPr>
        <w:numPr>
          <w:ilvl w:val="1"/>
          <w:numId w:val="70"/>
        </w:numPr>
        <w:suppressAutoHyphens/>
        <w:ind w:left="1276"/>
        <w:jc w:val="both"/>
        <w:rPr>
          <w:color w:val="000000"/>
          <w:sz w:val="22"/>
          <w:szCs w:val="22"/>
        </w:rPr>
      </w:pPr>
      <w:r w:rsidRPr="009B2103">
        <w:rPr>
          <w:color w:val="000000"/>
          <w:sz w:val="22"/>
          <w:szCs w:val="22"/>
        </w:rPr>
        <w:t>Plán bezpečnosti a ochrany zdravia pri práci, ktorý ustanoví pravidlá na vykonávanie prác na stavenisku, ak je to nevyhnutné pre plnenie predmetu zmluvy.</w:t>
      </w:r>
    </w:p>
    <w:p w14:paraId="2B798684" w14:textId="77777777" w:rsidR="00F45AA9" w:rsidRPr="009B2103" w:rsidRDefault="00F45AA9" w:rsidP="0083709E">
      <w:pPr>
        <w:numPr>
          <w:ilvl w:val="2"/>
          <w:numId w:val="70"/>
        </w:numPr>
        <w:ind w:left="567" w:hanging="283"/>
        <w:jc w:val="both"/>
        <w:rPr>
          <w:color w:val="000000"/>
          <w:sz w:val="22"/>
          <w:szCs w:val="22"/>
        </w:rPr>
      </w:pPr>
      <w:r w:rsidRPr="009B2103">
        <w:rPr>
          <w:color w:val="000000"/>
          <w:sz w:val="22"/>
          <w:szCs w:val="22"/>
        </w:rPr>
        <w:t>Zhotoviteľ vykoná na vlastné náklady všetky skúšky, kontroly a merania v súlade s príslušnými STN, špecifikáciami alebo skúšobným plánom</w:t>
      </w:r>
      <w:r w:rsidRPr="009B2103">
        <w:rPr>
          <w:snapToGrid w:val="0"/>
          <w:sz w:val="22"/>
          <w:szCs w:val="22"/>
        </w:rPr>
        <w:t xml:space="preserve"> podľa §13 zákona č. 254/1998 </w:t>
      </w:r>
      <w:r w:rsidRPr="009B2103">
        <w:rPr>
          <w:sz w:val="22"/>
          <w:szCs w:val="22"/>
        </w:rPr>
        <w:t>Z. z. o verejných prácach v znení zákona č. 432/2013 Z. z</w:t>
      </w:r>
      <w:r w:rsidRPr="009B2103">
        <w:rPr>
          <w:snapToGrid w:val="0"/>
          <w:sz w:val="22"/>
          <w:szCs w:val="22"/>
        </w:rPr>
        <w:t xml:space="preserve">., </w:t>
      </w:r>
      <w:r w:rsidRPr="009B2103">
        <w:rPr>
          <w:color w:val="000000"/>
          <w:sz w:val="22"/>
          <w:szCs w:val="22"/>
        </w:rPr>
        <w:t>ak je to nevyhnutné pre plnenie predmetu zmluvy:</w:t>
      </w:r>
    </w:p>
    <w:p w14:paraId="702A4812"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kontrolou dodávaného materiálu pri vstupe na stavenisko</w:t>
      </w:r>
    </w:p>
    <w:p w14:paraId="211BDDBE"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kontrolou pred a po zabudovaní tých materiálov a prác, ktoré nespĺňali podmienky tejto zmluvy pri kontrole podľa písm. a) v tomto bode.</w:t>
      </w:r>
    </w:p>
    <w:p w14:paraId="45167799" w14:textId="77777777" w:rsidR="00F45AA9" w:rsidRPr="009B2103" w:rsidRDefault="00F45AA9" w:rsidP="0083709E">
      <w:pPr>
        <w:numPr>
          <w:ilvl w:val="1"/>
          <w:numId w:val="69"/>
        </w:numPr>
        <w:suppressAutoHyphens/>
        <w:ind w:left="1276"/>
        <w:jc w:val="both"/>
        <w:rPr>
          <w:color w:val="000000"/>
          <w:sz w:val="22"/>
          <w:szCs w:val="22"/>
        </w:rPr>
      </w:pPr>
      <w:r w:rsidRPr="009B2103">
        <w:rPr>
          <w:color w:val="000000"/>
          <w:sz w:val="22"/>
          <w:szCs w:val="22"/>
        </w:rPr>
        <w:t>odovzdá počas realizácie diela objednávateľovi písomné doklady (vyhodnotenia) o uskutočnených kontrolách, kontrolných skúškach a meraniach do 3 pracovných dní od ich uskutočnenia.</w:t>
      </w:r>
    </w:p>
    <w:p w14:paraId="3C136E8F" w14:textId="52305ADE" w:rsidR="00877F73" w:rsidRPr="009B2103" w:rsidRDefault="00F45AA9" w:rsidP="00877F73">
      <w:pPr>
        <w:numPr>
          <w:ilvl w:val="2"/>
          <w:numId w:val="70"/>
        </w:numPr>
        <w:ind w:left="567" w:hanging="283"/>
        <w:jc w:val="both"/>
        <w:rPr>
          <w:color w:val="000000"/>
          <w:sz w:val="22"/>
          <w:szCs w:val="22"/>
        </w:rPr>
      </w:pPr>
      <w:r w:rsidRPr="009B2103">
        <w:rPr>
          <w:color w:val="000000"/>
          <w:sz w:val="22"/>
          <w:szCs w:val="22"/>
        </w:rPr>
        <w:t>Zhotoviteľ je povinný strpieť výkon kontroly / auditu súvisiaceho so stavebnými prácami</w:t>
      </w:r>
      <w:r w:rsidR="004E397A" w:rsidRPr="009B2103">
        <w:rPr>
          <w:color w:val="000000"/>
          <w:sz w:val="22"/>
          <w:szCs w:val="22"/>
        </w:rPr>
        <w:t xml:space="preserve"> </w:t>
      </w:r>
      <w:r w:rsidR="00877F73" w:rsidRPr="009B2103">
        <w:rPr>
          <w:color w:val="000000"/>
          <w:sz w:val="22"/>
          <w:szCs w:val="22"/>
        </w:rPr>
        <w:t>do uplynutia lehôt podľa ods. 7.3. článku 7 Zmluvy o poskytnutí prostriedkov mechanizmu oprávnenými osobami na výkon tejto kontroly/auditu a tiež povinnosť dodávateľa poskytnúť oprávneným osobám všetku potrebnú súčinnosť.</w:t>
      </w:r>
    </w:p>
    <w:p w14:paraId="5A65FB6A" w14:textId="240B73A0" w:rsidR="00F45AA9" w:rsidRPr="009B2103" w:rsidRDefault="00F45AA9" w:rsidP="00877F73">
      <w:pPr>
        <w:numPr>
          <w:ilvl w:val="2"/>
          <w:numId w:val="70"/>
        </w:numPr>
        <w:ind w:left="567" w:hanging="283"/>
        <w:jc w:val="both"/>
        <w:rPr>
          <w:color w:val="000000"/>
          <w:sz w:val="22"/>
          <w:szCs w:val="22"/>
        </w:rPr>
      </w:pPr>
      <w:r w:rsidRPr="009B2103">
        <w:rPr>
          <w:color w:val="000000"/>
          <w:sz w:val="22"/>
          <w:szCs w:val="22"/>
        </w:rPr>
        <w:t>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156AF3E4" w14:textId="77777777" w:rsidR="00F45AA9" w:rsidRPr="009B2103" w:rsidRDefault="00F45AA9" w:rsidP="00F45AA9">
      <w:pPr>
        <w:suppressAutoHyphens/>
        <w:jc w:val="both"/>
        <w:rPr>
          <w:color w:val="000000"/>
          <w:sz w:val="22"/>
          <w:szCs w:val="22"/>
        </w:rPr>
      </w:pPr>
    </w:p>
    <w:p w14:paraId="431B3843" w14:textId="77777777" w:rsidR="00F45AA9" w:rsidRPr="009B2103" w:rsidRDefault="00F45AA9" w:rsidP="00F45AA9">
      <w:pPr>
        <w:suppressAutoHyphens/>
        <w:ind w:left="240"/>
        <w:jc w:val="center"/>
        <w:rPr>
          <w:b/>
          <w:color w:val="000000"/>
          <w:sz w:val="22"/>
          <w:szCs w:val="22"/>
        </w:rPr>
      </w:pPr>
      <w:r w:rsidRPr="009B2103">
        <w:rPr>
          <w:b/>
          <w:color w:val="000000"/>
          <w:sz w:val="22"/>
          <w:szCs w:val="22"/>
        </w:rPr>
        <w:t>Článok 10</w:t>
      </w:r>
    </w:p>
    <w:p w14:paraId="064A324B" w14:textId="4E2A1003" w:rsidR="00F45AA9" w:rsidRPr="009B2103" w:rsidRDefault="00F45AA9" w:rsidP="00F45AA9">
      <w:pPr>
        <w:suppressAutoHyphens/>
        <w:jc w:val="center"/>
        <w:rPr>
          <w:b/>
          <w:color w:val="000000"/>
          <w:sz w:val="22"/>
          <w:szCs w:val="22"/>
        </w:rPr>
      </w:pPr>
      <w:r w:rsidRPr="009B2103">
        <w:rPr>
          <w:b/>
          <w:color w:val="000000"/>
          <w:sz w:val="22"/>
          <w:szCs w:val="22"/>
        </w:rPr>
        <w:t>Stavebný denník</w:t>
      </w:r>
    </w:p>
    <w:p w14:paraId="3EB51523" w14:textId="77777777" w:rsidR="00B54DE1" w:rsidRPr="009B2103" w:rsidRDefault="00B54DE1" w:rsidP="00F45AA9">
      <w:pPr>
        <w:suppressAutoHyphens/>
        <w:jc w:val="center"/>
        <w:rPr>
          <w:b/>
          <w:color w:val="000000"/>
          <w:sz w:val="22"/>
          <w:szCs w:val="22"/>
        </w:rPr>
      </w:pPr>
    </w:p>
    <w:p w14:paraId="048F296D"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334FDBD"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Do denníka sa zapisujú všetky skutočnosti rozhodné pre plnenie zmluvy najmä:</w:t>
      </w:r>
    </w:p>
    <w:p w14:paraId="22F6E58C"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dátum, pracovná doba, počasie</w:t>
      </w:r>
    </w:p>
    <w:p w14:paraId="74D0F3F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počet zamestnancov na stavbe, ich pracovné nasadenie na jednotlivé práce</w:t>
      </w:r>
    </w:p>
    <w:p w14:paraId="0F2B4B5B"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druh a počet strojov, ich pracovné nasadenie, výkony</w:t>
      </w:r>
    </w:p>
    <w:p w14:paraId="0AF69DA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popis o postupe vykonávaných prác s odvolaním sa na technický predpis</w:t>
      </w:r>
    </w:p>
    <w:p w14:paraId="3209EC7A"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obsah a rozsah vykonaných prác s posúdením kvality</w:t>
      </w:r>
    </w:p>
    <w:p w14:paraId="41C1C6A2"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41EE052D"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údaje o zistených vadách pri preberaní výrobkov a dodávok</w:t>
      </w:r>
    </w:p>
    <w:p w14:paraId="63495E65"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druh vykonávaných prác a dodávok s uvedením príslušnej položky  v rozpočte  alebo projekte</w:t>
      </w:r>
    </w:p>
    <w:p w14:paraId="10B73ABC"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lastRenderedPageBreak/>
        <w:t>záznam o pripravenosti prác pre nasledujúce vykonanie prác, najmä u prác, ktoré budú ďalším postupom zakryté s výzvou na ich preverenie</w:t>
      </w:r>
    </w:p>
    <w:p w14:paraId="6055034E"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prerušenie alebo zastavenie prác na stavbe alebo objekte s uvedením príčiny</w:t>
      </w:r>
    </w:p>
    <w:p w14:paraId="386CAC57"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vykonané skúšky, ich výsledky  a dokumentovanie</w:t>
      </w:r>
    </w:p>
    <w:p w14:paraId="3C1C59C0"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rozhodujúce okolnosti vplývajúce na kvalitu diela</w:t>
      </w:r>
    </w:p>
    <w:p w14:paraId="26ABF3EB" w14:textId="77777777" w:rsidR="00F45AA9" w:rsidRPr="009B2103" w:rsidRDefault="00F45AA9" w:rsidP="0083709E">
      <w:pPr>
        <w:numPr>
          <w:ilvl w:val="0"/>
          <w:numId w:val="48"/>
        </w:numPr>
        <w:tabs>
          <w:tab w:val="clear" w:pos="1800"/>
        </w:tabs>
        <w:suppressAutoHyphens/>
        <w:ind w:left="1276"/>
        <w:contextualSpacing/>
        <w:jc w:val="both"/>
        <w:rPr>
          <w:sz w:val="22"/>
          <w:szCs w:val="22"/>
        </w:rPr>
      </w:pPr>
      <w:r w:rsidRPr="009B2103">
        <w:rPr>
          <w:sz w:val="22"/>
          <w:szCs w:val="22"/>
        </w:rPr>
        <w:t>záznamy o kontrole lešení, výťahov...atď., ktoré boli kontrolované po prerušení prác</w:t>
      </w:r>
    </w:p>
    <w:p w14:paraId="2DB937B1"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závažné udalosti spôsobené živelnými udalosťami, úrazy, ku ktorým došlo pri vykonávaní prác</w:t>
      </w:r>
    </w:p>
    <w:p w14:paraId="359A596B"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poučení zamestnancov</w:t>
      </w:r>
    </w:p>
    <w:p w14:paraId="7D6528B9"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všetkých vykonaných zmenách pri realizácii stavby v porovnaní     s dokumentáciou a zmluvou s uvedením, kto dal na ne súhlas</w:t>
      </w:r>
    </w:p>
    <w:p w14:paraId="2CD82CA8" w14:textId="77777777" w:rsidR="00F45AA9" w:rsidRPr="009B2103" w:rsidRDefault="00F45AA9" w:rsidP="0083709E">
      <w:pPr>
        <w:numPr>
          <w:ilvl w:val="0"/>
          <w:numId w:val="48"/>
        </w:numPr>
        <w:tabs>
          <w:tab w:val="clear" w:pos="1800"/>
        </w:tabs>
        <w:suppressAutoHyphens/>
        <w:ind w:left="1276"/>
        <w:jc w:val="both"/>
        <w:rPr>
          <w:color w:val="000000"/>
          <w:sz w:val="22"/>
          <w:szCs w:val="22"/>
        </w:rPr>
      </w:pPr>
      <w:r w:rsidRPr="009B2103">
        <w:rPr>
          <w:color w:val="000000"/>
          <w:sz w:val="22"/>
          <w:szCs w:val="22"/>
        </w:rPr>
        <w:t>záznamy o výškových a smerových meraniach vrátane dokumentácie o výsledkoch merania</w:t>
      </w:r>
    </w:p>
    <w:p w14:paraId="7C35EEC9"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3C169958"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4A05966A" w14:textId="77777777" w:rsidR="00F45AA9" w:rsidRPr="009B2103" w:rsidRDefault="00F45AA9" w:rsidP="0083709E">
      <w:pPr>
        <w:numPr>
          <w:ilvl w:val="0"/>
          <w:numId w:val="47"/>
        </w:numPr>
        <w:suppressAutoHyphens/>
        <w:ind w:left="595" w:hanging="357"/>
        <w:jc w:val="both"/>
        <w:rPr>
          <w:sz w:val="22"/>
          <w:szCs w:val="22"/>
        </w:rPr>
      </w:pPr>
      <w:r w:rsidRPr="009B2103">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3684B5B"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31FBCA5"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Ak stavbyvedúci nesúhlasí so záznamom objednávateľa alebo projektanta, je povinný pripojiť k záznamu do 3 pracovných dní svoje vyjadrenie, inak sa predpokladá, že s obsahom záznamu súhlasí.</w:t>
      </w:r>
    </w:p>
    <w:p w14:paraId="5394F6EF"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14:paraId="14D2055F"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Kópiu denníka archivuje zhotoviteľ 10 rokov od protokolárneho odovzdania a prevzatia prác.</w:t>
      </w:r>
    </w:p>
    <w:p w14:paraId="5824B91E" w14:textId="77777777" w:rsidR="00F45AA9" w:rsidRPr="009B2103" w:rsidRDefault="00F45AA9" w:rsidP="0083709E">
      <w:pPr>
        <w:numPr>
          <w:ilvl w:val="0"/>
          <w:numId w:val="47"/>
        </w:numPr>
        <w:suppressAutoHyphens/>
        <w:ind w:left="595" w:hanging="357"/>
        <w:jc w:val="both"/>
        <w:rPr>
          <w:sz w:val="22"/>
          <w:szCs w:val="22"/>
        </w:rPr>
      </w:pPr>
      <w:r w:rsidRPr="009B2103">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13DEA92A" w14:textId="77777777" w:rsidR="00F45AA9" w:rsidRPr="009B2103" w:rsidRDefault="00F45AA9" w:rsidP="00F45AA9">
      <w:pPr>
        <w:suppressAutoHyphens/>
        <w:ind w:left="595"/>
        <w:jc w:val="both"/>
        <w:rPr>
          <w:sz w:val="22"/>
          <w:szCs w:val="22"/>
        </w:rPr>
      </w:pPr>
      <w:r w:rsidRPr="009B2103">
        <w:rPr>
          <w:sz w:val="22"/>
          <w:szCs w:val="22"/>
        </w:rPr>
        <w:t>Okrem toho do denníka zapisuje:</w:t>
      </w:r>
    </w:p>
    <w:p w14:paraId="600C6DFF" w14:textId="77777777" w:rsidR="00F45AA9" w:rsidRPr="009B2103" w:rsidRDefault="00F45AA9" w:rsidP="0083709E">
      <w:pPr>
        <w:numPr>
          <w:ilvl w:val="0"/>
          <w:numId w:val="48"/>
        </w:numPr>
        <w:tabs>
          <w:tab w:val="clear" w:pos="1800"/>
        </w:tabs>
        <w:ind w:left="1276" w:hanging="284"/>
        <w:contextualSpacing/>
        <w:jc w:val="both"/>
        <w:rPr>
          <w:sz w:val="22"/>
          <w:szCs w:val="22"/>
        </w:rPr>
      </w:pPr>
      <w:r w:rsidRPr="009B2103">
        <w:rPr>
          <w:sz w:val="22"/>
          <w:szCs w:val="22"/>
        </w:rPr>
        <w:t>údaje o zistených vadách a odchýlkach pri realizácii od dokumentácie stavby s určením lehoty na ich odstránenie zhotoviteľom</w:t>
      </w:r>
    </w:p>
    <w:p w14:paraId="57E4C340" w14:textId="77777777" w:rsidR="00F45AA9" w:rsidRPr="009B2103" w:rsidRDefault="00F45AA9" w:rsidP="0083709E">
      <w:pPr>
        <w:numPr>
          <w:ilvl w:val="0"/>
          <w:numId w:val="48"/>
        </w:numPr>
        <w:tabs>
          <w:tab w:val="clear" w:pos="1800"/>
        </w:tabs>
        <w:ind w:left="1276" w:hanging="284"/>
        <w:contextualSpacing/>
        <w:jc w:val="both"/>
        <w:rPr>
          <w:sz w:val="22"/>
          <w:szCs w:val="22"/>
        </w:rPr>
      </w:pPr>
      <w:r w:rsidRPr="009B2103">
        <w:rPr>
          <w:sz w:val="22"/>
          <w:szCs w:val="22"/>
        </w:rPr>
        <w:t>požiadavky na zhotoviteľa, ktoré vyplynuli z rokovaní zúčastnených na realizácii stavby</w:t>
      </w:r>
    </w:p>
    <w:p w14:paraId="7E235280"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požiadavky na odstránenie chýb a nekvalitných prác</w:t>
      </w:r>
    </w:p>
    <w:p w14:paraId="2C20FA0D"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stanoviská kontrolných orgánov štátnej správy a štátneho stavebného dohľadu, ktoré boli objednávateľovi zaslané písomne</w:t>
      </w:r>
    </w:p>
    <w:p w14:paraId="0825A0D0"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prípadné požiadavky na práce nad rozsah zmluvy</w:t>
      </w:r>
    </w:p>
    <w:p w14:paraId="2697081B"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súhlas s náhradným technickým riešením pri zmenách vzniknutých počas realizácie a zmenu materiálov, pokiaľ je k ním predchádzajúci kladný súhlas projektanta</w:t>
      </w:r>
    </w:p>
    <w:p w14:paraId="0B1EC4A9" w14:textId="77777777" w:rsidR="00F45AA9" w:rsidRPr="009B2103" w:rsidRDefault="00F45AA9" w:rsidP="0083709E">
      <w:pPr>
        <w:numPr>
          <w:ilvl w:val="0"/>
          <w:numId w:val="49"/>
        </w:numPr>
        <w:tabs>
          <w:tab w:val="clear" w:pos="1980"/>
        </w:tabs>
        <w:ind w:left="1276" w:hanging="284"/>
        <w:contextualSpacing/>
        <w:jc w:val="both"/>
        <w:rPr>
          <w:sz w:val="22"/>
          <w:szCs w:val="22"/>
        </w:rPr>
      </w:pPr>
      <w:r w:rsidRPr="009B2103">
        <w:rPr>
          <w:sz w:val="22"/>
          <w:szCs w:val="22"/>
        </w:rPr>
        <w:t>záznam o prevzatí prác, ktoré budú v ďalšom postupe výstavby zakryté alebo neprístupné</w:t>
      </w:r>
    </w:p>
    <w:p w14:paraId="366B3A7F"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V priebehu pracovného času musí byť stavebný denník na stavbe trvalo prístupný v kancelárii u stavbyvedúceho alebo jeho zástupcu.</w:t>
      </w:r>
    </w:p>
    <w:p w14:paraId="4AAFEF54" w14:textId="77777777" w:rsidR="00F45AA9" w:rsidRPr="009B2103" w:rsidRDefault="00F45AA9" w:rsidP="0083709E">
      <w:pPr>
        <w:numPr>
          <w:ilvl w:val="0"/>
          <w:numId w:val="47"/>
        </w:numPr>
        <w:suppressAutoHyphens/>
        <w:ind w:left="595" w:hanging="357"/>
        <w:jc w:val="both"/>
        <w:rPr>
          <w:color w:val="000000"/>
          <w:sz w:val="22"/>
          <w:szCs w:val="22"/>
        </w:rPr>
      </w:pPr>
      <w:r w:rsidRPr="009B2103">
        <w:rPr>
          <w:color w:val="000000"/>
          <w:sz w:val="22"/>
          <w:szCs w:val="22"/>
        </w:rPr>
        <w:t>Originál stavebného denníka odovzdá zhotoviteľ objednávateľovi pri odovzdaní diela.</w:t>
      </w:r>
    </w:p>
    <w:p w14:paraId="5A7D5782" w14:textId="77777777" w:rsidR="00F45AA9" w:rsidRPr="009B2103" w:rsidRDefault="00F45AA9" w:rsidP="00F45AA9">
      <w:pPr>
        <w:rPr>
          <w:b/>
          <w:color w:val="000000"/>
          <w:sz w:val="22"/>
          <w:szCs w:val="22"/>
        </w:rPr>
      </w:pPr>
    </w:p>
    <w:p w14:paraId="159308F2" w14:textId="77777777" w:rsidR="00F45AA9" w:rsidRPr="009B2103" w:rsidRDefault="00F45AA9" w:rsidP="00F45AA9">
      <w:pPr>
        <w:ind w:left="240"/>
        <w:jc w:val="center"/>
        <w:rPr>
          <w:b/>
          <w:color w:val="000000"/>
          <w:sz w:val="22"/>
          <w:szCs w:val="22"/>
        </w:rPr>
      </w:pPr>
      <w:r w:rsidRPr="009B2103">
        <w:rPr>
          <w:b/>
          <w:color w:val="000000"/>
          <w:sz w:val="22"/>
          <w:szCs w:val="22"/>
        </w:rPr>
        <w:t>Článok 11</w:t>
      </w:r>
    </w:p>
    <w:p w14:paraId="44CAE2E9" w14:textId="77777777" w:rsidR="00F45AA9" w:rsidRPr="009B2103" w:rsidRDefault="00F45AA9" w:rsidP="00F45AA9">
      <w:pPr>
        <w:jc w:val="center"/>
        <w:rPr>
          <w:b/>
          <w:color w:val="000000"/>
          <w:sz w:val="22"/>
          <w:szCs w:val="22"/>
        </w:rPr>
      </w:pPr>
      <w:r w:rsidRPr="009B2103">
        <w:rPr>
          <w:b/>
          <w:color w:val="000000"/>
          <w:sz w:val="22"/>
          <w:szCs w:val="22"/>
        </w:rPr>
        <w:t xml:space="preserve">    Odovzdanie a prevzatie staveniska</w:t>
      </w:r>
    </w:p>
    <w:p w14:paraId="366FEAEC" w14:textId="77777777" w:rsidR="00F45AA9" w:rsidRPr="009B2103" w:rsidRDefault="00F45AA9" w:rsidP="00F45AA9">
      <w:pPr>
        <w:jc w:val="both"/>
        <w:rPr>
          <w:color w:val="000000"/>
          <w:sz w:val="22"/>
          <w:szCs w:val="22"/>
        </w:rPr>
      </w:pPr>
    </w:p>
    <w:p w14:paraId="7E94373F" w14:textId="77777777" w:rsidR="00F45AA9" w:rsidRPr="009B2103" w:rsidRDefault="00F45AA9" w:rsidP="0083709E">
      <w:pPr>
        <w:numPr>
          <w:ilvl w:val="0"/>
          <w:numId w:val="50"/>
        </w:numPr>
        <w:suppressAutoHyphens/>
        <w:ind w:left="595" w:hanging="357"/>
        <w:jc w:val="both"/>
        <w:rPr>
          <w:strike/>
          <w:sz w:val="22"/>
          <w:szCs w:val="22"/>
        </w:rPr>
      </w:pPr>
      <w:r w:rsidRPr="009B2103">
        <w:rPr>
          <w:color w:val="000000"/>
          <w:sz w:val="22"/>
          <w:szCs w:val="22"/>
        </w:rPr>
        <w:t xml:space="preserve">Objednávateľ odovzdá zhotoviteľovi stavenisko na zhotovenie diela a zhotoviteľ prevezme stavenisko na zhotovenie diela od objednávateľa </w:t>
      </w:r>
      <w:r w:rsidRPr="009B2103">
        <w:rPr>
          <w:b/>
          <w:color w:val="000000"/>
          <w:sz w:val="22"/>
          <w:szCs w:val="22"/>
        </w:rPr>
        <w:t>do 7 dní od výzvy objednávateľa doručenej zhotoviteľovi na prevzatie staveniska</w:t>
      </w:r>
      <w:r w:rsidRPr="009B2103">
        <w:rPr>
          <w:sz w:val="22"/>
          <w:szCs w:val="22"/>
        </w:rPr>
        <w:t>.</w:t>
      </w:r>
    </w:p>
    <w:p w14:paraId="17187216"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t>Pri odovzdaní a prevzatí staveniska odovzdá objednávateľ zhotoviteľovi celé stavenisko včítane hraníc vonkajších plôch.</w:t>
      </w:r>
    </w:p>
    <w:p w14:paraId="1FDD75C2"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t>Zhotoviteľ zabezpečí k stavenisku príjazdové cesty a prívod elektrickej energie tak, aby ich mohol použiť na prípravu a vykonanie prác.</w:t>
      </w:r>
    </w:p>
    <w:p w14:paraId="0DFB5D0F" w14:textId="77777777" w:rsidR="00F45AA9" w:rsidRPr="009B2103" w:rsidRDefault="00F45AA9" w:rsidP="0083709E">
      <w:pPr>
        <w:numPr>
          <w:ilvl w:val="0"/>
          <w:numId w:val="50"/>
        </w:numPr>
        <w:suppressAutoHyphens/>
        <w:ind w:left="595" w:hanging="357"/>
        <w:jc w:val="both"/>
        <w:rPr>
          <w:color w:val="000000"/>
          <w:sz w:val="22"/>
          <w:szCs w:val="22"/>
        </w:rPr>
      </w:pPr>
      <w:r w:rsidRPr="009B2103">
        <w:rPr>
          <w:color w:val="000000"/>
          <w:sz w:val="22"/>
          <w:szCs w:val="22"/>
        </w:rPr>
        <w:lastRenderedPageBreak/>
        <w:t>O výsledku preberania a odovzdania staveniska spíšu zástupcovia zhotoviteľa a objednávateľa zápisnicu.</w:t>
      </w:r>
    </w:p>
    <w:p w14:paraId="7F2DCA28" w14:textId="77777777" w:rsidR="00F45AA9" w:rsidRPr="009B2103" w:rsidRDefault="00F45AA9" w:rsidP="00F45AA9">
      <w:pPr>
        <w:suppressAutoHyphens/>
        <w:ind w:left="595"/>
        <w:jc w:val="both"/>
        <w:rPr>
          <w:color w:val="000000"/>
          <w:sz w:val="22"/>
          <w:szCs w:val="22"/>
        </w:rPr>
      </w:pPr>
    </w:p>
    <w:p w14:paraId="1AB16C33" w14:textId="77777777" w:rsidR="00F45AA9" w:rsidRPr="009B2103" w:rsidRDefault="00F45AA9" w:rsidP="00F45AA9">
      <w:pPr>
        <w:ind w:left="240"/>
        <w:jc w:val="center"/>
        <w:rPr>
          <w:b/>
          <w:sz w:val="22"/>
          <w:szCs w:val="22"/>
        </w:rPr>
      </w:pPr>
      <w:r w:rsidRPr="009B2103">
        <w:rPr>
          <w:b/>
          <w:sz w:val="22"/>
          <w:szCs w:val="22"/>
        </w:rPr>
        <w:t>Článok 12</w:t>
      </w:r>
    </w:p>
    <w:p w14:paraId="2390AA2F" w14:textId="77777777" w:rsidR="00F45AA9" w:rsidRPr="009B2103" w:rsidRDefault="00F45AA9" w:rsidP="00F45AA9">
      <w:pPr>
        <w:jc w:val="center"/>
        <w:rPr>
          <w:b/>
          <w:color w:val="000000"/>
          <w:sz w:val="22"/>
          <w:szCs w:val="22"/>
        </w:rPr>
      </w:pPr>
      <w:r w:rsidRPr="009B2103">
        <w:rPr>
          <w:b/>
          <w:color w:val="000000"/>
          <w:sz w:val="22"/>
          <w:szCs w:val="22"/>
        </w:rPr>
        <w:t>Odovzdanie a prevzatie predmetu zmluvy</w:t>
      </w:r>
    </w:p>
    <w:p w14:paraId="7FDD95C0" w14:textId="77777777" w:rsidR="00F45AA9" w:rsidRPr="009B2103" w:rsidRDefault="00F45AA9" w:rsidP="00F45AA9">
      <w:pPr>
        <w:jc w:val="both"/>
        <w:rPr>
          <w:color w:val="000000"/>
          <w:sz w:val="22"/>
          <w:szCs w:val="22"/>
        </w:rPr>
      </w:pPr>
    </w:p>
    <w:p w14:paraId="72C6EE4B" w14:textId="77777777" w:rsidR="00F45AA9" w:rsidRPr="009B2103" w:rsidRDefault="00F45AA9" w:rsidP="0083709E">
      <w:pPr>
        <w:numPr>
          <w:ilvl w:val="0"/>
          <w:numId w:val="51"/>
        </w:numPr>
        <w:suppressAutoHyphens/>
        <w:jc w:val="both"/>
        <w:rPr>
          <w:color w:val="000000"/>
          <w:sz w:val="22"/>
          <w:szCs w:val="22"/>
        </w:rPr>
      </w:pPr>
      <w:r w:rsidRPr="009B2103">
        <w:rPr>
          <w:color w:val="000000"/>
          <w:sz w:val="22"/>
          <w:szCs w:val="22"/>
        </w:rPr>
        <w:t>Zhotoviteľ splní zmluvný záväzok podľa čl. 3 riadnym vykonaním a odovzdaním predmetu plnenia zmluvy objednávateľovi nasledovne:</w:t>
      </w:r>
    </w:p>
    <w:p w14:paraId="54B0A3B6"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odovzdáva a objednávateľ preberie dokončené dielo schopné samostatného užívania podľa zmluvy na samostatnom odovzdaní a prevzatí.</w:t>
      </w:r>
    </w:p>
    <w:p w14:paraId="17856FA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14:paraId="751A5BF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14:paraId="0F483429"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14:paraId="6005B95F"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Ak objednávateľ odmietne predmet plnenia prevziať, spíše objednávateľ a zhotoviteľ zápisnicu, v ktorej uvedú svoje stanoviská a ich odôvodnenie.</w:t>
      </w:r>
    </w:p>
    <w:p w14:paraId="56A55F5B"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Zhotoviteľ odstráni svoje zariadenia, materiál a stroje zo staveniska do 3 dní po odovzdaní stavby. Po vyprataní staveniska je zhotoviteľ povinný upraviť stavenisko do pôvodného stavu (terénne úpravy).</w:t>
      </w:r>
    </w:p>
    <w:p w14:paraId="21480AD7"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14:paraId="63D49958"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 xml:space="preserve">Pri nesplnení povinnosti podľa ods. písm.  f), g), tohto článku je zhotoviteľ  povinný zaplatiť objednávateľovi zmluvnú pokutu vo výške 100 eur za každý deň omeškania až do dňa skutočného vypratania staveniska. </w:t>
      </w:r>
    </w:p>
    <w:p w14:paraId="6E0BAA7E"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Práce musia byť vykonané tak, aby ku dňu zmluvného dokončenia vnútorných prác boli vnútorné priestory užívania schopné a bez vád.</w:t>
      </w:r>
    </w:p>
    <w:p w14:paraId="5098A8B2" w14:textId="77777777" w:rsidR="00F45AA9" w:rsidRPr="009B2103" w:rsidRDefault="00F45AA9" w:rsidP="0083709E">
      <w:pPr>
        <w:numPr>
          <w:ilvl w:val="0"/>
          <w:numId w:val="52"/>
        </w:numPr>
        <w:tabs>
          <w:tab w:val="clear" w:pos="720"/>
        </w:tabs>
        <w:ind w:left="1276"/>
        <w:jc w:val="both"/>
        <w:rPr>
          <w:color w:val="000000"/>
          <w:sz w:val="22"/>
          <w:szCs w:val="22"/>
        </w:rPr>
      </w:pPr>
      <w:r w:rsidRPr="009B2103">
        <w:rPr>
          <w:color w:val="000000"/>
          <w:sz w:val="22"/>
          <w:szCs w:val="22"/>
        </w:rPr>
        <w:t>Za dokončené dielo sa považuje dielo po kompletnom vyhotovení podľa dohodnutého rozsahu a po odstránení všetkých vád.</w:t>
      </w:r>
    </w:p>
    <w:p w14:paraId="0B8C977F" w14:textId="77777777" w:rsidR="00F45AA9" w:rsidRPr="009B2103" w:rsidRDefault="00F45AA9" w:rsidP="00F45AA9">
      <w:pPr>
        <w:ind w:left="240"/>
        <w:jc w:val="center"/>
        <w:rPr>
          <w:b/>
          <w:color w:val="000000"/>
          <w:sz w:val="22"/>
          <w:szCs w:val="22"/>
        </w:rPr>
      </w:pPr>
    </w:p>
    <w:p w14:paraId="2B9CAD05" w14:textId="77777777" w:rsidR="00F45AA9" w:rsidRPr="009B2103" w:rsidRDefault="00F45AA9" w:rsidP="00F45AA9">
      <w:pPr>
        <w:ind w:left="240"/>
        <w:jc w:val="center"/>
        <w:rPr>
          <w:b/>
          <w:color w:val="000000"/>
          <w:sz w:val="22"/>
          <w:szCs w:val="22"/>
        </w:rPr>
      </w:pPr>
      <w:r w:rsidRPr="009B2103">
        <w:rPr>
          <w:b/>
          <w:color w:val="000000"/>
          <w:sz w:val="22"/>
          <w:szCs w:val="22"/>
        </w:rPr>
        <w:t>Článok 13</w:t>
      </w:r>
    </w:p>
    <w:p w14:paraId="34A6500A" w14:textId="77777777" w:rsidR="00F45AA9" w:rsidRPr="009B2103" w:rsidRDefault="00F45AA9" w:rsidP="00F45AA9">
      <w:pPr>
        <w:jc w:val="center"/>
        <w:rPr>
          <w:b/>
          <w:color w:val="000000"/>
          <w:sz w:val="22"/>
          <w:szCs w:val="22"/>
        </w:rPr>
      </w:pPr>
      <w:r w:rsidRPr="009B2103">
        <w:rPr>
          <w:b/>
          <w:color w:val="000000"/>
          <w:sz w:val="22"/>
          <w:szCs w:val="22"/>
        </w:rPr>
        <w:t>Podmienky odstúpenia od zmluvy</w:t>
      </w:r>
    </w:p>
    <w:p w14:paraId="6B596473" w14:textId="77777777" w:rsidR="00F45AA9" w:rsidRPr="009B2103" w:rsidRDefault="00F45AA9" w:rsidP="00F45AA9">
      <w:pPr>
        <w:jc w:val="both"/>
        <w:rPr>
          <w:color w:val="000000"/>
          <w:sz w:val="22"/>
          <w:szCs w:val="22"/>
        </w:rPr>
      </w:pPr>
    </w:p>
    <w:p w14:paraId="5F6F814B"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 xml:space="preserve">Odstúpenie od zmluvy musí byť oznámené zmluvnej strane písomne a je účinné dňom doručenia oznámenia </w:t>
      </w:r>
      <w:r w:rsidRPr="009B2103">
        <w:rPr>
          <w:sz w:val="22"/>
          <w:szCs w:val="22"/>
        </w:rPr>
        <w:t>o odstúpení zmluvnej</w:t>
      </w:r>
      <w:r w:rsidRPr="009B2103">
        <w:rPr>
          <w:color w:val="000000"/>
          <w:sz w:val="22"/>
          <w:szCs w:val="22"/>
        </w:rPr>
        <w:t xml:space="preserve"> strane.</w:t>
      </w:r>
    </w:p>
    <w:p w14:paraId="53BFFB47"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Objednávateľ môže až do dokončenia prác odstúpiť od zmluvy v nižšie uvedených prípadoch, ktoré stanovuje zmluva</w:t>
      </w:r>
    </w:p>
    <w:p w14:paraId="0717B541"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bol na majetok zhotoviteľa vyhlásený konkurz alebo ak bol podaný návrh na vyhlásenie konkurzu na majetok zhotoviteľa alebo ak zhotoviteľ vstúpil do likvidácie.</w:t>
      </w:r>
    </w:p>
    <w:p w14:paraId="339125A7" w14:textId="77777777" w:rsidR="00F45AA9" w:rsidRPr="009B2103" w:rsidRDefault="00F45AA9" w:rsidP="0083709E">
      <w:pPr>
        <w:numPr>
          <w:ilvl w:val="0"/>
          <w:numId w:val="66"/>
        </w:numPr>
        <w:tabs>
          <w:tab w:val="clear" w:pos="720"/>
        </w:tabs>
        <w:ind w:left="1276"/>
        <w:jc w:val="both"/>
        <w:rPr>
          <w:sz w:val="22"/>
          <w:szCs w:val="22"/>
        </w:rPr>
      </w:pPr>
      <w:r w:rsidRPr="009B2103">
        <w:rPr>
          <w:sz w:val="22"/>
          <w:szCs w:val="22"/>
        </w:rPr>
        <w:t>Ak zhotoviteľ mešká s prácami oproti termínu realizácie diela, pričom za omeškanie sa nepovažujú dôvody uvedené v čl. 4 bod 5 a</w:t>
      </w:r>
      <w:r w:rsidRPr="009B2103">
        <w:rPr>
          <w:spacing w:val="-5"/>
          <w:sz w:val="22"/>
          <w:szCs w:val="22"/>
        </w:rPr>
        <w:t xml:space="preserve"> </w:t>
      </w:r>
      <w:r w:rsidRPr="009B2103">
        <w:rPr>
          <w:sz w:val="22"/>
          <w:szCs w:val="22"/>
        </w:rPr>
        <w:t>8.</w:t>
      </w:r>
    </w:p>
    <w:p w14:paraId="625E437E"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zhotoviteľ v súvislosti s plnením predmetu zmluvy uzavrel takú dohodu, ktorá predstavuje porušenie podmienok zmluvy.</w:t>
      </w:r>
    </w:p>
    <w:p w14:paraId="5550321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napriek písomnému upozorneniu objednávateľom v stavebnom denníku nie sú zo strany zhotoviteľa dodržané platné predpisy BOZP, požiarnej ochrany a ochrany životného prostredia na stavbe.</w:t>
      </w:r>
    </w:p>
    <w:p w14:paraId="009E2C6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nie sú po výzve objednávateľa v stavebnom denníku realizované konštrukcie a práce v súlade s požiadavkou na kvalitu realizácie diela(viď zmluva, projekt, platné STN, technologické predpisy ...).</w:t>
      </w:r>
    </w:p>
    <w:p w14:paraId="4F19CD39"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Ak v priebehu vykonávania diela bol štatutárny orgán, alebo člen štatutárneho orgánu zhotoviteľa právoplatne odsúdený za trestný čin, ktorého podstata súvisí s podnikaním.</w:t>
      </w:r>
    </w:p>
    <w:p w14:paraId="2BE2D5D5"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lastRenderedPageBreak/>
        <w:t>Ak zhotoviteľ porušil svoje zmluvné záväzky takým spôsobom, ktorý neumožňuje vecnú a časovú realizáciu diela.</w:t>
      </w:r>
    </w:p>
    <w:p w14:paraId="38320E51" w14:textId="77777777" w:rsidR="00F45AA9" w:rsidRPr="009B2103" w:rsidRDefault="00F45AA9" w:rsidP="0083709E">
      <w:pPr>
        <w:numPr>
          <w:ilvl w:val="0"/>
          <w:numId w:val="66"/>
        </w:numPr>
        <w:tabs>
          <w:tab w:val="clear" w:pos="720"/>
        </w:tabs>
        <w:ind w:left="1276"/>
        <w:jc w:val="both"/>
        <w:rPr>
          <w:color w:val="000000"/>
          <w:sz w:val="22"/>
          <w:szCs w:val="22"/>
        </w:rPr>
      </w:pPr>
      <w:r w:rsidRPr="009B2103">
        <w:rPr>
          <w:color w:val="000000"/>
          <w:sz w:val="22"/>
          <w:szCs w:val="22"/>
        </w:rPr>
        <w:t>V súlade s § 19 zákona o verejnom obstarávaní.</w:t>
      </w:r>
    </w:p>
    <w:p w14:paraId="735C0D45"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Zhotoviteľ môže odstúpiť od zmluvy ak objednávateľ neplní zmluvu alebo porušil povinnosti z nej vyplývajúce, a tým zhotoviteľovi znemožní vykonanie prác.</w:t>
      </w:r>
    </w:p>
    <w:p w14:paraId="2D75F3B9"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14:paraId="2113CA2A" w14:textId="77777777" w:rsidR="00F45AA9" w:rsidRPr="009B2103" w:rsidRDefault="00F45AA9" w:rsidP="0083709E">
      <w:pPr>
        <w:numPr>
          <w:ilvl w:val="0"/>
          <w:numId w:val="53"/>
        </w:numPr>
        <w:suppressAutoHyphens/>
        <w:jc w:val="both"/>
        <w:rPr>
          <w:color w:val="000000"/>
          <w:sz w:val="22"/>
          <w:szCs w:val="22"/>
        </w:rPr>
      </w:pPr>
      <w:r w:rsidRPr="009B2103">
        <w:rPr>
          <w:color w:val="000000"/>
          <w:sz w:val="22"/>
          <w:szCs w:val="22"/>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14:paraId="0F09EB7A" w14:textId="77777777" w:rsidR="00F45AA9" w:rsidRPr="009B2103" w:rsidRDefault="00F45AA9" w:rsidP="00F45AA9">
      <w:pPr>
        <w:rPr>
          <w:b/>
          <w:color w:val="000000"/>
          <w:sz w:val="22"/>
          <w:szCs w:val="22"/>
        </w:rPr>
      </w:pPr>
    </w:p>
    <w:p w14:paraId="0A9B72DA" w14:textId="77777777" w:rsidR="00F45AA9" w:rsidRPr="009B2103" w:rsidRDefault="00F45AA9" w:rsidP="00F45AA9">
      <w:pPr>
        <w:ind w:left="240"/>
        <w:jc w:val="center"/>
        <w:rPr>
          <w:b/>
          <w:color w:val="000000"/>
          <w:sz w:val="22"/>
          <w:szCs w:val="22"/>
        </w:rPr>
      </w:pPr>
      <w:r w:rsidRPr="009B2103">
        <w:rPr>
          <w:b/>
          <w:color w:val="000000"/>
          <w:sz w:val="22"/>
          <w:szCs w:val="22"/>
        </w:rPr>
        <w:t>Článok 14</w:t>
      </w:r>
    </w:p>
    <w:p w14:paraId="0891CC45" w14:textId="77777777" w:rsidR="00F45AA9" w:rsidRPr="009B2103" w:rsidRDefault="00F45AA9" w:rsidP="00F45AA9">
      <w:pPr>
        <w:jc w:val="center"/>
        <w:rPr>
          <w:b/>
          <w:color w:val="000000"/>
          <w:sz w:val="22"/>
          <w:szCs w:val="22"/>
        </w:rPr>
      </w:pPr>
      <w:r w:rsidRPr="009B2103">
        <w:rPr>
          <w:b/>
          <w:color w:val="000000"/>
          <w:sz w:val="22"/>
          <w:szCs w:val="22"/>
        </w:rPr>
        <w:t>Záručná doba, zodpovednosť za vady a škody</w:t>
      </w:r>
    </w:p>
    <w:p w14:paraId="5C5639F2" w14:textId="77777777" w:rsidR="00F45AA9" w:rsidRPr="009B2103" w:rsidRDefault="00F45AA9" w:rsidP="00F45AA9">
      <w:pPr>
        <w:jc w:val="both"/>
        <w:rPr>
          <w:color w:val="000000"/>
          <w:sz w:val="22"/>
          <w:szCs w:val="22"/>
        </w:rPr>
      </w:pPr>
    </w:p>
    <w:p w14:paraId="72F9F2AB"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79DF90B0"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to, že dodané množstvo a vykonané práce sa zhodujú s údajmi        </w:t>
      </w:r>
      <w:r w:rsidRPr="009B2103">
        <w:rPr>
          <w:color w:val="000000"/>
          <w:sz w:val="22"/>
          <w:szCs w:val="22"/>
        </w:rPr>
        <w:br/>
        <w:t>uvedenými v súpise prác a dodávok.</w:t>
      </w:r>
    </w:p>
    <w:p w14:paraId="10BEB8D6"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Zmluvné strany zodpovedajú za škody spôsobené vlastným zavinením, ako i za škody zavinené osobami ktoré použijú na splnenie svojich záväzkov.</w:t>
      </w:r>
    </w:p>
    <w:p w14:paraId="7FC597D2"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Záručná doba je 60 mesiacov a začína plynúť dňom protokolárneho prevzatia diela objednávateľom, t. j. dňom ukončenia preberacieho konania pokiaľ je dielo prevzaté bez závad,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14:paraId="5A5E4853"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zodpovedá za vady, ktoré má predmet plnenia v čase jeho odovzdania </w:t>
      </w:r>
      <w:r w:rsidRPr="009B2103">
        <w:rPr>
          <w:color w:val="000000"/>
          <w:sz w:val="22"/>
          <w:szCs w:val="22"/>
        </w:rPr>
        <w:br/>
        <w:t>objednávateľovi. Za vady, ktoré sa prejavili po odovzdaní predmetu plnenia zodpovedá  zhotoviteľ iba vtedy, ak boli spôsobené porušením jeho povinnosti.</w:t>
      </w:r>
    </w:p>
    <w:p w14:paraId="6E098DDD"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 xml:space="preserve">Zhotoviteľ nezodpovedá za vady diela, ktoré boli spôsobené použitím podkladov  </w:t>
      </w:r>
      <w:r w:rsidRPr="009B2103">
        <w:rPr>
          <w:color w:val="000000"/>
          <w:sz w:val="22"/>
          <w:szCs w:val="22"/>
        </w:rPr>
        <w:br/>
        <w:t xml:space="preserve">poskytnutých objednávateľom a zhotoviteľ ani pri vynaložení všetkej starostlivosti  </w:t>
      </w:r>
      <w:r w:rsidRPr="009B2103">
        <w:rPr>
          <w:color w:val="000000"/>
          <w:sz w:val="22"/>
          <w:szCs w:val="22"/>
        </w:rPr>
        <w:br/>
        <w:t xml:space="preserve">nemohol zistiť ich nevhodnosť, alebo na ňu upozornil objednávateľa a ten na ich použití       </w:t>
      </w:r>
      <w:r w:rsidRPr="009B2103">
        <w:rPr>
          <w:color w:val="000000"/>
          <w:sz w:val="22"/>
          <w:szCs w:val="22"/>
        </w:rPr>
        <w:br/>
        <w:t>trval.</w:t>
      </w:r>
    </w:p>
    <w:p w14:paraId="7F943ED5"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zodpovedný za straty alebo škody na majetku, zranenia alebo usmrtenia tretích osôb, ktoré môžu nastať počas vykonávania prác alebo ako ich dôsledok.</w:t>
      </w:r>
    </w:p>
    <w:p w14:paraId="753B72C7"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Zmluvné strany sa dohodli pre prípad vady diela, že počas záručnej doby má objednávateľ právo požadovať a zhotoviteľ povinnosť bezplatného odstránenia vady.</w:t>
      </w:r>
    </w:p>
    <w:p w14:paraId="04AF30CF"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musí na vlastné náklady odstrániť všetky škody na vykonaných prácach alebo ich častiach, ktoré vzniknú počas obdobia od začatia prác do ich protokolárneho prevzatia objednávateľom a všetky závady, ktoré sa prejavia v záručnej dobe.</w:t>
      </w:r>
    </w:p>
    <w:p w14:paraId="4FF03A0F"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14:paraId="4DF02884" w14:textId="77777777"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je povinný uhradiť škody vzniknuté z uplatnených vád počas záručnej lehoty.</w:t>
      </w:r>
    </w:p>
    <w:p w14:paraId="114F2C58" w14:textId="72262A43" w:rsidR="00F45AA9" w:rsidRPr="009B2103" w:rsidRDefault="00F45AA9" w:rsidP="0083709E">
      <w:pPr>
        <w:numPr>
          <w:ilvl w:val="0"/>
          <w:numId w:val="54"/>
        </w:numPr>
        <w:suppressAutoHyphens/>
        <w:jc w:val="both"/>
        <w:rPr>
          <w:color w:val="000000"/>
          <w:sz w:val="22"/>
          <w:szCs w:val="22"/>
        </w:rPr>
      </w:pPr>
      <w:r w:rsidRPr="009B2103">
        <w:rPr>
          <w:color w:val="000000"/>
          <w:sz w:val="22"/>
          <w:szCs w:val="22"/>
        </w:rPr>
        <w:t>Zhotoviteľ zaručuje, že použité materiály sú nové, v prvej akostnej triede, zodpovedajú požiadavkám objednávateľa a štandardom dohodnutým v zmluve o dielo.</w:t>
      </w:r>
    </w:p>
    <w:p w14:paraId="3D30456D" w14:textId="77777777" w:rsidR="009D5A95" w:rsidRPr="009B2103" w:rsidRDefault="009D5A95" w:rsidP="009D5A95">
      <w:pPr>
        <w:suppressAutoHyphens/>
        <w:ind w:left="600"/>
        <w:jc w:val="both"/>
        <w:rPr>
          <w:color w:val="000000"/>
          <w:sz w:val="22"/>
          <w:szCs w:val="22"/>
        </w:rPr>
      </w:pPr>
    </w:p>
    <w:p w14:paraId="6BD34B75" w14:textId="77777777" w:rsidR="00F45AA9" w:rsidRPr="009B2103" w:rsidRDefault="00F45AA9" w:rsidP="00F45AA9">
      <w:pPr>
        <w:ind w:left="240"/>
        <w:jc w:val="center"/>
        <w:rPr>
          <w:b/>
          <w:color w:val="000000"/>
          <w:sz w:val="22"/>
          <w:szCs w:val="22"/>
        </w:rPr>
      </w:pPr>
      <w:r w:rsidRPr="009B2103">
        <w:rPr>
          <w:b/>
          <w:color w:val="000000"/>
          <w:sz w:val="22"/>
          <w:szCs w:val="22"/>
        </w:rPr>
        <w:t>Článok 15</w:t>
      </w:r>
    </w:p>
    <w:p w14:paraId="2402B4FA" w14:textId="77777777" w:rsidR="00F45AA9" w:rsidRPr="009B2103" w:rsidRDefault="00F45AA9" w:rsidP="00F45AA9">
      <w:pPr>
        <w:jc w:val="center"/>
        <w:rPr>
          <w:b/>
          <w:color w:val="000000"/>
          <w:sz w:val="22"/>
          <w:szCs w:val="22"/>
        </w:rPr>
      </w:pPr>
      <w:r w:rsidRPr="009B2103">
        <w:rPr>
          <w:b/>
          <w:color w:val="000000"/>
          <w:sz w:val="22"/>
          <w:szCs w:val="22"/>
        </w:rPr>
        <w:t>Uplatňovanie  vád</w:t>
      </w:r>
    </w:p>
    <w:p w14:paraId="16E59CD6" w14:textId="77777777" w:rsidR="00F45AA9" w:rsidRPr="009B2103" w:rsidRDefault="00F45AA9" w:rsidP="00F45AA9">
      <w:pPr>
        <w:jc w:val="both"/>
        <w:rPr>
          <w:color w:val="000000"/>
          <w:sz w:val="22"/>
          <w:szCs w:val="22"/>
        </w:rPr>
      </w:pPr>
    </w:p>
    <w:p w14:paraId="01BE7232"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lastRenderedPageBreak/>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022FA157"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14:paraId="784D2A6C"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14:paraId="43615B54"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14:paraId="08F97FA8" w14:textId="77777777"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 xml:space="preserve">Zmluvné strany sa dohodli, že v prípade vád Diela počas záručnej doby, je zhotoviteľ povinný odstrániť vadu bezplatne a bez zbytočného odkladu po písomnom uplatnení reklamácie objednávateľom v súlade s článkom 16 bod 1. </w:t>
      </w:r>
    </w:p>
    <w:p w14:paraId="66A31736" w14:textId="43F8B595" w:rsidR="00F45AA9" w:rsidRPr="009B2103" w:rsidRDefault="00F45AA9" w:rsidP="0083709E">
      <w:pPr>
        <w:numPr>
          <w:ilvl w:val="0"/>
          <w:numId w:val="55"/>
        </w:numPr>
        <w:suppressAutoHyphens/>
        <w:jc w:val="both"/>
        <w:rPr>
          <w:color w:val="000000"/>
          <w:sz w:val="22"/>
          <w:szCs w:val="22"/>
        </w:rPr>
      </w:pPr>
      <w:r w:rsidRPr="009B2103">
        <w:rPr>
          <w:color w:val="000000"/>
          <w:sz w:val="22"/>
          <w:szCs w:val="22"/>
        </w:rPr>
        <w:t>Ak sa vyskytne vada zavinená zhotoviteľom, ktorá podstatne ovplyvňuje použiteľnosť alebo funkčnosť Diela/jeho časti, a objednávateľovi vznikne z dôvodu takej vady škoda, je zhotoviteľ povinný uhradiť objednávateľovi túto škodu v zmysle § 373 a nasl. Obchodného zákonníka, ak objednávateľ využije svoje právo a vyzve zhotoviteľa na úhradu škody.</w:t>
      </w:r>
    </w:p>
    <w:p w14:paraId="375AF51D" w14:textId="77777777" w:rsidR="00B54DE1" w:rsidRPr="009B2103" w:rsidRDefault="00B54DE1" w:rsidP="00B54DE1">
      <w:pPr>
        <w:suppressAutoHyphens/>
        <w:ind w:left="600"/>
        <w:jc w:val="both"/>
        <w:rPr>
          <w:color w:val="000000"/>
          <w:sz w:val="22"/>
          <w:szCs w:val="22"/>
        </w:rPr>
      </w:pPr>
    </w:p>
    <w:p w14:paraId="11A64278" w14:textId="77777777" w:rsidR="00F45AA9" w:rsidRPr="009B2103" w:rsidRDefault="00F45AA9" w:rsidP="00F45AA9">
      <w:pPr>
        <w:ind w:left="240"/>
        <w:jc w:val="center"/>
        <w:rPr>
          <w:b/>
          <w:color w:val="000000"/>
          <w:sz w:val="22"/>
          <w:szCs w:val="22"/>
        </w:rPr>
      </w:pPr>
      <w:r w:rsidRPr="009B2103">
        <w:rPr>
          <w:b/>
          <w:color w:val="000000"/>
          <w:sz w:val="22"/>
          <w:szCs w:val="22"/>
        </w:rPr>
        <w:t>Článok 16</w:t>
      </w:r>
    </w:p>
    <w:p w14:paraId="3250BBE1" w14:textId="77777777" w:rsidR="00F45AA9" w:rsidRPr="009B2103" w:rsidRDefault="00F45AA9" w:rsidP="00F45AA9">
      <w:pPr>
        <w:jc w:val="center"/>
        <w:rPr>
          <w:b/>
          <w:color w:val="000000"/>
          <w:sz w:val="22"/>
          <w:szCs w:val="22"/>
        </w:rPr>
      </w:pPr>
      <w:r w:rsidRPr="009B2103">
        <w:rPr>
          <w:b/>
          <w:color w:val="000000"/>
          <w:sz w:val="22"/>
          <w:szCs w:val="22"/>
        </w:rPr>
        <w:t>Odstraňovanie vád</w:t>
      </w:r>
    </w:p>
    <w:p w14:paraId="5E4468C0" w14:textId="77777777" w:rsidR="00F45AA9" w:rsidRPr="009B2103" w:rsidRDefault="00F45AA9" w:rsidP="00F45AA9">
      <w:pPr>
        <w:jc w:val="both"/>
        <w:rPr>
          <w:color w:val="000000"/>
          <w:sz w:val="22"/>
          <w:szCs w:val="22"/>
        </w:rPr>
      </w:pPr>
    </w:p>
    <w:p w14:paraId="01736891"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 xml:space="preserve">V prípade oznámenia vád podľa článku 15 ods. 5 v záručnej lehote sa zhotoviteľ zaväzuje bezodplatne a bez zbytočného odkladu ich odstrániť, najneskôr však do 7 dní alebo v inej dohodnutej lehote, a to opravou alebo výmenou vadnej časti Diela za novú alebo dodaním chýbajúcej časti Diela v súlade s pokynmi objednávateľa. </w:t>
      </w:r>
    </w:p>
    <w:p w14:paraId="437F3BD9" w14:textId="77777777" w:rsidR="00F45AA9" w:rsidRPr="009B2103" w:rsidRDefault="00F45AA9" w:rsidP="0083709E">
      <w:pPr>
        <w:numPr>
          <w:ilvl w:val="0"/>
          <w:numId w:val="56"/>
        </w:numPr>
        <w:suppressAutoHyphens/>
        <w:jc w:val="both"/>
        <w:rPr>
          <w:color w:val="000000"/>
          <w:sz w:val="22"/>
          <w:szCs w:val="22"/>
        </w:rPr>
      </w:pPr>
      <w:bookmarkStart w:id="7" w:name="_Hlk481057489"/>
      <w:r w:rsidRPr="009B2103">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7"/>
    <w:p w14:paraId="0327BE04"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14:paraId="26B157A7"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14:paraId="7C7C5DFC" w14:textId="77777777"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Ak počas kolaudačného konania budú zistené zainteresovanými osobami závady a nedorobky, ktoré bránia užívaniu, resp. bezpečnej prevádzke a neboli uvedené v preberacom protokole podľa čl. 12 ods. 1 písm. d),  zhotoviteľ ich okamžite bezplatne odstráni.</w:t>
      </w:r>
    </w:p>
    <w:p w14:paraId="4A2E85DB" w14:textId="53156D82" w:rsidR="00F45AA9" w:rsidRPr="009B2103" w:rsidRDefault="00F45AA9" w:rsidP="0083709E">
      <w:pPr>
        <w:numPr>
          <w:ilvl w:val="0"/>
          <w:numId w:val="56"/>
        </w:numPr>
        <w:suppressAutoHyphens/>
        <w:jc w:val="both"/>
        <w:rPr>
          <w:color w:val="000000"/>
          <w:sz w:val="22"/>
          <w:szCs w:val="22"/>
        </w:rPr>
      </w:pPr>
      <w:r w:rsidRPr="009B2103">
        <w:rPr>
          <w:color w:val="000000"/>
          <w:sz w:val="22"/>
          <w:szCs w:val="22"/>
        </w:rPr>
        <w:t>Záručná doba neplynie po dobu, po ktorú objednávateľ nemôže dielo užívať alebo ho môže užívať len v obmedzenom rozsahu pre vady, za ktoré zodpovedá zhotoviteľ.</w:t>
      </w:r>
    </w:p>
    <w:p w14:paraId="7816FB2D" w14:textId="77777777" w:rsidR="00D05A39" w:rsidRPr="009B2103" w:rsidRDefault="00D05A39" w:rsidP="00D05A39">
      <w:pPr>
        <w:suppressAutoHyphens/>
        <w:ind w:left="600"/>
        <w:jc w:val="both"/>
        <w:rPr>
          <w:color w:val="000000"/>
          <w:sz w:val="22"/>
          <w:szCs w:val="22"/>
        </w:rPr>
      </w:pPr>
    </w:p>
    <w:p w14:paraId="143FA18E" w14:textId="77777777" w:rsidR="00F45AA9" w:rsidRPr="009B2103" w:rsidRDefault="00F45AA9" w:rsidP="00F45AA9">
      <w:pPr>
        <w:ind w:left="240"/>
        <w:jc w:val="center"/>
        <w:rPr>
          <w:b/>
          <w:color w:val="000000"/>
          <w:sz w:val="22"/>
          <w:szCs w:val="22"/>
        </w:rPr>
      </w:pPr>
      <w:r w:rsidRPr="009B2103">
        <w:rPr>
          <w:b/>
          <w:color w:val="000000"/>
          <w:sz w:val="22"/>
          <w:szCs w:val="22"/>
        </w:rPr>
        <w:t>Článok 17</w:t>
      </w:r>
    </w:p>
    <w:p w14:paraId="682592BC" w14:textId="77777777" w:rsidR="00F45AA9" w:rsidRPr="009B2103" w:rsidRDefault="00F45AA9" w:rsidP="00F45AA9">
      <w:pPr>
        <w:jc w:val="center"/>
        <w:rPr>
          <w:b/>
          <w:color w:val="000000"/>
          <w:sz w:val="22"/>
          <w:szCs w:val="22"/>
        </w:rPr>
      </w:pPr>
      <w:r w:rsidRPr="009B2103">
        <w:rPr>
          <w:b/>
          <w:color w:val="000000"/>
          <w:sz w:val="22"/>
          <w:szCs w:val="22"/>
        </w:rPr>
        <w:t>Majetkové sankcie</w:t>
      </w:r>
    </w:p>
    <w:p w14:paraId="047B2173" w14:textId="77777777" w:rsidR="00F45AA9" w:rsidRPr="009B2103" w:rsidRDefault="00F45AA9" w:rsidP="00F45AA9">
      <w:pPr>
        <w:jc w:val="both"/>
        <w:rPr>
          <w:color w:val="000000"/>
          <w:sz w:val="22"/>
          <w:szCs w:val="22"/>
        </w:rPr>
      </w:pPr>
    </w:p>
    <w:p w14:paraId="02BEE284" w14:textId="77777777" w:rsidR="00F45AA9" w:rsidRPr="009B2103" w:rsidRDefault="00F45AA9" w:rsidP="0083709E">
      <w:pPr>
        <w:numPr>
          <w:ilvl w:val="0"/>
          <w:numId w:val="57"/>
        </w:numPr>
        <w:suppressAutoHyphens/>
        <w:jc w:val="both"/>
        <w:rPr>
          <w:sz w:val="22"/>
          <w:szCs w:val="22"/>
        </w:rPr>
      </w:pPr>
      <w:r w:rsidRPr="009B2103">
        <w:rPr>
          <w:color w:val="000000"/>
          <w:sz w:val="22"/>
          <w:szCs w:val="22"/>
        </w:rPr>
        <w:t xml:space="preserve">Zhotoviteľ je povinný uhradiť objednávateľovi zmluvnú pokutu vo výške </w:t>
      </w:r>
      <w:r w:rsidRPr="009B2103">
        <w:rPr>
          <w:sz w:val="22"/>
          <w:szCs w:val="22"/>
        </w:rPr>
        <w:t>0,05 % z ceny diela (bez DPH), za každý aj začatý deň omeškania</w:t>
      </w:r>
      <w:r w:rsidRPr="009B2103">
        <w:rPr>
          <w:color w:val="000000"/>
          <w:sz w:val="22"/>
          <w:szCs w:val="22"/>
        </w:rPr>
        <w:t xml:space="preserve"> </w:t>
      </w:r>
      <w:r w:rsidRPr="009B2103">
        <w:rPr>
          <w:sz w:val="22"/>
          <w:szCs w:val="22"/>
        </w:rPr>
        <w:t>so zhotovením diela oproti termínu realizácie diela uvedenému v tejto zmluve alebo harmonograme.</w:t>
      </w:r>
    </w:p>
    <w:p w14:paraId="70049C18" w14:textId="211F9FE7" w:rsidR="00F45AA9" w:rsidRPr="009B2103" w:rsidRDefault="00F45AA9" w:rsidP="0083709E">
      <w:pPr>
        <w:numPr>
          <w:ilvl w:val="0"/>
          <w:numId w:val="57"/>
        </w:numPr>
        <w:suppressAutoHyphens/>
        <w:jc w:val="both"/>
        <w:rPr>
          <w:color w:val="000000"/>
          <w:sz w:val="22"/>
          <w:szCs w:val="22"/>
        </w:rPr>
      </w:pPr>
      <w:r w:rsidRPr="009B2103">
        <w:rPr>
          <w:color w:val="000000"/>
          <w:sz w:val="22"/>
          <w:szCs w:val="22"/>
        </w:rPr>
        <w:lastRenderedPageBreak/>
        <w:t>Ak zhotoviteľ neodstráni prípadné vady predmetu zmluvy uvedené v preberacom protokole o odovzdaní a prevzatí prác</w:t>
      </w:r>
      <w:r w:rsidRPr="009B2103">
        <w:rPr>
          <w:sz w:val="22"/>
          <w:szCs w:val="22"/>
        </w:rPr>
        <w:t xml:space="preserve"> alebo od uplatnenia reklamácie</w:t>
      </w:r>
      <w:r w:rsidRPr="009B2103">
        <w:rPr>
          <w:color w:val="000000"/>
          <w:sz w:val="22"/>
          <w:szCs w:val="22"/>
        </w:rPr>
        <w:t xml:space="preserve"> v lehote určenej na ich odstránenie </w:t>
      </w:r>
      <w:r w:rsidRPr="009B2103">
        <w:rPr>
          <w:sz w:val="22"/>
          <w:szCs w:val="22"/>
        </w:rPr>
        <w:t>a ak lehota nebola dohodnutá, najneskôr do 7 dní po</w:t>
      </w:r>
      <w:r w:rsidRPr="009B2103">
        <w:rPr>
          <w:color w:val="000000"/>
          <w:sz w:val="22"/>
          <w:szCs w:val="22"/>
        </w:rPr>
        <w:t xml:space="preserve"> podpise preberacieho protokolu o odovzdaní a prevzatí prác</w:t>
      </w:r>
      <w:r w:rsidRPr="009B2103">
        <w:rPr>
          <w:sz w:val="22"/>
          <w:szCs w:val="22"/>
        </w:rPr>
        <w:t xml:space="preserve"> alebo uplatnení reklamácie, je povinný zaplatiť objednávateľovi zmluvnú pokutu za každú zistenú vadu alebo nedorobok vo výške </w:t>
      </w:r>
      <w:r w:rsidR="003C6251" w:rsidRPr="009B2103">
        <w:rPr>
          <w:sz w:val="22"/>
          <w:szCs w:val="22"/>
        </w:rPr>
        <w:t>5</w:t>
      </w:r>
      <w:r w:rsidRPr="009B2103">
        <w:rPr>
          <w:sz w:val="22"/>
          <w:szCs w:val="22"/>
        </w:rPr>
        <w:t>00,- eur, a to za každý aj začatý deň omeškania. Nesplnenie záväzku zhotoviteľa odstrániť vadu po dobu dlhšiu ako 20 dní po určenom termíne, je považované za podstatné porušenie tejto zmluvy zhotoviteľom</w:t>
      </w:r>
      <w:r w:rsidRPr="009B2103">
        <w:rPr>
          <w:color w:val="000000"/>
          <w:sz w:val="22"/>
          <w:szCs w:val="22"/>
        </w:rPr>
        <w:t xml:space="preserve">. </w:t>
      </w:r>
    </w:p>
    <w:p w14:paraId="7BE5431F" w14:textId="7D582F0C" w:rsidR="00F45AA9" w:rsidRPr="009B2103" w:rsidRDefault="00F45AA9" w:rsidP="0083709E">
      <w:pPr>
        <w:numPr>
          <w:ilvl w:val="0"/>
          <w:numId w:val="57"/>
        </w:numPr>
        <w:suppressAutoHyphens/>
        <w:jc w:val="both"/>
        <w:rPr>
          <w:color w:val="000000"/>
          <w:sz w:val="22"/>
          <w:szCs w:val="22"/>
        </w:rPr>
      </w:pPr>
      <w:r w:rsidRPr="009B2103">
        <w:rPr>
          <w:sz w:val="22"/>
          <w:szCs w:val="22"/>
        </w:rPr>
        <w:t xml:space="preserve">Zhotoviteľ zaplatí zmluvnú pokutu </w:t>
      </w:r>
      <w:r w:rsidR="003C6251" w:rsidRPr="009B2103">
        <w:rPr>
          <w:sz w:val="22"/>
          <w:szCs w:val="22"/>
        </w:rPr>
        <w:t>5</w:t>
      </w:r>
      <w:r w:rsidRPr="009B2103">
        <w:rPr>
          <w:sz w:val="22"/>
          <w:szCs w:val="22"/>
        </w:rPr>
        <w:t xml:space="preserve">00,- € za každé porušenie povinností definovaných v článku 8 tejto zmluvy, a to aj v prípade opakovaného porušenia. </w:t>
      </w:r>
    </w:p>
    <w:p w14:paraId="15A6712B" w14:textId="77777777" w:rsidR="00F45AA9" w:rsidRPr="009B2103" w:rsidRDefault="00F45AA9" w:rsidP="0083709E">
      <w:pPr>
        <w:numPr>
          <w:ilvl w:val="0"/>
          <w:numId w:val="57"/>
        </w:numPr>
        <w:suppressAutoHyphens/>
        <w:jc w:val="both"/>
        <w:rPr>
          <w:color w:val="000000"/>
          <w:sz w:val="22"/>
          <w:szCs w:val="22"/>
        </w:rPr>
      </w:pPr>
      <w:r w:rsidRPr="009B2103">
        <w:rPr>
          <w:sz w:val="22"/>
          <w:szCs w:val="22"/>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9B2103">
        <w:rPr>
          <w:color w:val="000000"/>
          <w:sz w:val="22"/>
          <w:szCs w:val="22"/>
        </w:rPr>
        <w:t>.</w:t>
      </w:r>
    </w:p>
    <w:p w14:paraId="2D504BA6" w14:textId="1111B094"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 xml:space="preserve">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w:t>
      </w:r>
      <w:r w:rsidR="00D05A39" w:rsidRPr="009B2103">
        <w:rPr>
          <w:color w:val="000000"/>
          <w:sz w:val="22"/>
          <w:szCs w:val="22"/>
        </w:rPr>
        <w:t>dotácie</w:t>
      </w:r>
      <w:r w:rsidRPr="009B2103">
        <w:rPr>
          <w:color w:val="000000"/>
          <w:sz w:val="22"/>
          <w:szCs w:val="22"/>
        </w:rPr>
        <w:t xml:space="preserve"> zo strany poskytovateľa </w:t>
      </w:r>
      <w:r w:rsidR="00D05A39" w:rsidRPr="009B2103">
        <w:rPr>
          <w:color w:val="000000"/>
          <w:sz w:val="22"/>
          <w:szCs w:val="22"/>
        </w:rPr>
        <w:t>dotácie</w:t>
      </w:r>
      <w:r w:rsidRPr="009B2103">
        <w:rPr>
          <w:color w:val="000000"/>
          <w:sz w:val="22"/>
          <w:szCs w:val="22"/>
        </w:rPr>
        <w:t>, vzniknutá a uložená objednávateľovi v dôsledku nedodržania</w:t>
      </w:r>
      <w:r w:rsidRPr="009B2103">
        <w:rPr>
          <w:sz w:val="22"/>
          <w:szCs w:val="22"/>
        </w:rPr>
        <w:t xml:space="preserve"> termínu realizácie diela uvedeného v tejto zmluve alebo harmonograme</w:t>
      </w:r>
      <w:r w:rsidRPr="009B2103">
        <w:rPr>
          <w:color w:val="000000"/>
          <w:sz w:val="22"/>
          <w:szCs w:val="22"/>
        </w:rPr>
        <w:t xml:space="preserve"> ukončenia stavebných prác v rámci projektu. Úhrada alebo zápočet zmluvnej pokuty nezbavuje zhotoviteľa povinnosti dielo riadne dokončiť ani jeho ďalších povinnosti podľa zmluvy.</w:t>
      </w:r>
    </w:p>
    <w:p w14:paraId="7C72EEA6" w14:textId="77777777"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Uplatnené zmluvné pokuty sa nezapočítavajú na náhradu škody.</w:t>
      </w:r>
    </w:p>
    <w:p w14:paraId="603A6438" w14:textId="6819D056" w:rsidR="00F45AA9" w:rsidRPr="009B2103" w:rsidRDefault="00F45AA9" w:rsidP="0083709E">
      <w:pPr>
        <w:numPr>
          <w:ilvl w:val="0"/>
          <w:numId w:val="57"/>
        </w:numPr>
        <w:suppressAutoHyphens/>
        <w:jc w:val="both"/>
        <w:rPr>
          <w:color w:val="000000"/>
          <w:sz w:val="22"/>
          <w:szCs w:val="22"/>
        </w:rPr>
      </w:pPr>
      <w:r w:rsidRPr="009B2103">
        <w:rPr>
          <w:color w:val="000000"/>
          <w:sz w:val="22"/>
          <w:szCs w:val="22"/>
        </w:rPr>
        <w:t>Lehota splatnosti majetkových sankcií je do 30 dní odo dňa doručenia dokladu, ktorým bude stanovená majetková sankcia.</w:t>
      </w:r>
    </w:p>
    <w:p w14:paraId="415A5CD6" w14:textId="77777777" w:rsidR="00D05A39" w:rsidRPr="009B2103" w:rsidRDefault="00D05A39" w:rsidP="00D05A39">
      <w:pPr>
        <w:suppressAutoHyphens/>
        <w:ind w:left="600"/>
        <w:jc w:val="both"/>
        <w:rPr>
          <w:color w:val="000000"/>
          <w:sz w:val="22"/>
          <w:szCs w:val="22"/>
        </w:rPr>
      </w:pPr>
    </w:p>
    <w:p w14:paraId="6826A506" w14:textId="77777777" w:rsidR="00F45AA9" w:rsidRPr="009B2103" w:rsidRDefault="00F45AA9" w:rsidP="00F45AA9">
      <w:pPr>
        <w:suppressAutoHyphens/>
        <w:ind w:left="240"/>
        <w:jc w:val="center"/>
        <w:rPr>
          <w:b/>
          <w:color w:val="000000"/>
          <w:sz w:val="22"/>
          <w:szCs w:val="22"/>
        </w:rPr>
      </w:pPr>
      <w:r w:rsidRPr="009B2103">
        <w:rPr>
          <w:b/>
          <w:color w:val="000000"/>
          <w:sz w:val="22"/>
          <w:szCs w:val="22"/>
        </w:rPr>
        <w:t>Článok 18</w:t>
      </w:r>
    </w:p>
    <w:p w14:paraId="2D95D1C4" w14:textId="77777777" w:rsidR="00F45AA9" w:rsidRPr="009B2103" w:rsidRDefault="00F45AA9" w:rsidP="00F45AA9">
      <w:pPr>
        <w:jc w:val="center"/>
        <w:rPr>
          <w:b/>
          <w:color w:val="000000"/>
          <w:sz w:val="22"/>
          <w:szCs w:val="22"/>
        </w:rPr>
      </w:pPr>
      <w:r w:rsidRPr="009B2103">
        <w:rPr>
          <w:b/>
          <w:color w:val="000000"/>
          <w:sz w:val="22"/>
          <w:szCs w:val="22"/>
        </w:rPr>
        <w:t>Ostatné dojednania</w:t>
      </w:r>
    </w:p>
    <w:p w14:paraId="679D05F9" w14:textId="77777777" w:rsidR="00F45AA9" w:rsidRPr="009B2103" w:rsidRDefault="00F45AA9" w:rsidP="00F45AA9">
      <w:pPr>
        <w:jc w:val="both"/>
        <w:rPr>
          <w:color w:val="000000"/>
          <w:sz w:val="22"/>
          <w:szCs w:val="22"/>
        </w:rPr>
      </w:pPr>
    </w:p>
    <w:p w14:paraId="0DFAFD06"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Zmluvné strany sa zaväzujú, že obchodné a technické informácie, ktoré im boli zverené zmluvným partnerom, nepoužijú na iné účely ako pre plnenie podmienok tejto zmluvy.</w:t>
      </w:r>
    </w:p>
    <w:p w14:paraId="70C9814E"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prehlasuje, že zabezpečí pokrytie všetkých činností vyplývajúcich z plnenia tejto zmluvy zamestnancami a pracovníkmi s potrebnými osvedčeniami a oprávneniami v zmysle platnej legislatívy.</w:t>
      </w:r>
    </w:p>
    <w:p w14:paraId="7D727B07" w14:textId="77777777" w:rsidR="00F45AA9" w:rsidRPr="009B2103" w:rsidRDefault="00F45AA9" w:rsidP="0083709E">
      <w:pPr>
        <w:numPr>
          <w:ilvl w:val="0"/>
          <w:numId w:val="58"/>
        </w:numPr>
        <w:suppressAutoHyphens/>
        <w:ind w:left="502"/>
        <w:jc w:val="both"/>
        <w:rPr>
          <w:sz w:val="22"/>
          <w:szCs w:val="22"/>
        </w:rPr>
      </w:pPr>
      <w:r w:rsidRPr="009B2103">
        <w:rPr>
          <w:sz w:val="22"/>
          <w:szCs w:val="22"/>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14:paraId="2BE6B8C0"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14:paraId="4D4A654E"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Zmluvné strany sa dohodli, že všetky spory vyplývajúce z tejto zmluvy budú riešené dohodou zmluvných strán; v prípade pretrvávajúcich nezhôd cestou príslušného súdu.</w:t>
      </w:r>
    </w:p>
    <w:p w14:paraId="3A1D4D15"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1123001D"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Rozpory zmluvných strán neoprávňujú zhotoviteľa zastaviť práce.</w:t>
      </w:r>
    </w:p>
    <w:p w14:paraId="06C81814"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45506BF1"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14:paraId="3949CAA0"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Výkresy, výpočty, výsledky overenia výpočtov alebo iné podklady ktoré zhotoviteľovi poskytol objednávateľ pre daný predmet plnenia, nesmú byť  bez súhlasu objednávateľa zverejnené a použité na iné ako dohodnuté účely t.j. na vykonanie prác.</w:t>
      </w:r>
    </w:p>
    <w:p w14:paraId="5EEF404D"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lastRenderedPageBreak/>
        <w:t>Písomnosti zasielané podľa tejto zmluvy sa považujú za doručené druhej zmluvnej strane   (adresátovi) ak z iných ustanovení tejto zmluvy nevyplýva vyslovene iné:</w:t>
      </w:r>
    </w:p>
    <w:p w14:paraId="1B82C48F"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dňom prevzatia písomnosti adresátom,</w:t>
      </w:r>
    </w:p>
    <w:p w14:paraId="02BB5BB9"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dňom kedy adresát odmietol prevzatie písomnosti,</w:t>
      </w:r>
    </w:p>
    <w:p w14:paraId="68BA7D67"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 xml:space="preserve">dňom kedy sa písomnosť vráti odosielateľovi ako nedoručená alebo ako nevyzdvihnutá v úložnej lehote, a  to aj keď sa adresát o obsahu písomnosti nedozvedel,  </w:t>
      </w:r>
    </w:p>
    <w:p w14:paraId="5569D746" w14:textId="77777777" w:rsidR="00F45AA9" w:rsidRPr="009B2103" w:rsidRDefault="00F45AA9" w:rsidP="0083709E">
      <w:pPr>
        <w:numPr>
          <w:ilvl w:val="0"/>
          <w:numId w:val="67"/>
        </w:numPr>
        <w:tabs>
          <w:tab w:val="clear" w:pos="1065"/>
        </w:tabs>
        <w:ind w:left="1134"/>
        <w:jc w:val="both"/>
        <w:rPr>
          <w:sz w:val="22"/>
          <w:szCs w:val="22"/>
        </w:rPr>
      </w:pPr>
      <w:r w:rsidRPr="009B2103">
        <w:rPr>
          <w:sz w:val="22"/>
          <w:szCs w:val="22"/>
        </w:rPr>
        <w:t>najneskôr 20 kalendárnych dní po tom, čo bola písomnosť preukázateľne odoslaná adresátovi na adresu uvedenú v článku 1.</w:t>
      </w:r>
    </w:p>
    <w:p w14:paraId="587476C3" w14:textId="77777777" w:rsidR="00F45AA9" w:rsidRPr="009B2103" w:rsidRDefault="00F45AA9" w:rsidP="0083709E">
      <w:pPr>
        <w:numPr>
          <w:ilvl w:val="0"/>
          <w:numId w:val="58"/>
        </w:numPr>
        <w:suppressAutoHyphens/>
        <w:ind w:left="502"/>
        <w:jc w:val="both"/>
        <w:rPr>
          <w:color w:val="000000"/>
          <w:sz w:val="22"/>
          <w:szCs w:val="22"/>
        </w:rPr>
      </w:pPr>
      <w:r w:rsidRPr="009B2103">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06FD0AFC" w14:textId="77777777" w:rsidR="00F45AA9" w:rsidRPr="009B2103" w:rsidRDefault="00F45AA9" w:rsidP="0083709E">
      <w:pPr>
        <w:numPr>
          <w:ilvl w:val="0"/>
          <w:numId w:val="58"/>
        </w:numPr>
        <w:suppressAutoHyphens/>
        <w:ind w:left="502"/>
        <w:jc w:val="both"/>
        <w:rPr>
          <w:color w:val="000000"/>
          <w:sz w:val="22"/>
          <w:szCs w:val="22"/>
        </w:rPr>
      </w:pPr>
      <w:r w:rsidRPr="009B2103">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349B077E" w14:textId="77777777" w:rsidR="00F45AA9" w:rsidRPr="009B2103" w:rsidRDefault="00F45AA9" w:rsidP="00F45AA9">
      <w:pPr>
        <w:suppressAutoHyphens/>
        <w:ind w:left="502"/>
        <w:jc w:val="both"/>
        <w:rPr>
          <w:color w:val="000000"/>
          <w:sz w:val="22"/>
          <w:szCs w:val="22"/>
        </w:rPr>
      </w:pPr>
    </w:p>
    <w:p w14:paraId="622F0CBA" w14:textId="77777777" w:rsidR="00F45AA9" w:rsidRPr="009B2103" w:rsidRDefault="00F45AA9" w:rsidP="00F45AA9">
      <w:pPr>
        <w:suppressAutoHyphens/>
        <w:ind w:left="567"/>
        <w:jc w:val="both"/>
        <w:rPr>
          <w:color w:val="000000"/>
          <w:sz w:val="22"/>
          <w:szCs w:val="22"/>
        </w:rPr>
      </w:pPr>
    </w:p>
    <w:p w14:paraId="420827C4" w14:textId="675432E4" w:rsidR="00F45AA9" w:rsidRPr="009B2103" w:rsidRDefault="00F45AA9" w:rsidP="00F45AA9">
      <w:pPr>
        <w:ind w:left="240"/>
        <w:jc w:val="center"/>
        <w:rPr>
          <w:b/>
          <w:color w:val="000000"/>
          <w:sz w:val="22"/>
          <w:szCs w:val="22"/>
        </w:rPr>
      </w:pPr>
      <w:r w:rsidRPr="009B2103">
        <w:rPr>
          <w:b/>
          <w:color w:val="000000"/>
          <w:sz w:val="22"/>
          <w:szCs w:val="22"/>
        </w:rPr>
        <w:t xml:space="preserve">Článok </w:t>
      </w:r>
      <w:r w:rsidR="003C6251" w:rsidRPr="009B2103">
        <w:rPr>
          <w:b/>
          <w:color w:val="000000"/>
          <w:sz w:val="22"/>
          <w:szCs w:val="22"/>
        </w:rPr>
        <w:t>19</w:t>
      </w:r>
    </w:p>
    <w:p w14:paraId="4DEA6F22" w14:textId="77777777" w:rsidR="00F45AA9" w:rsidRPr="009B2103" w:rsidRDefault="00F45AA9" w:rsidP="00F45AA9">
      <w:pPr>
        <w:jc w:val="center"/>
        <w:rPr>
          <w:b/>
          <w:color w:val="000000"/>
          <w:sz w:val="22"/>
          <w:szCs w:val="22"/>
        </w:rPr>
      </w:pPr>
      <w:r w:rsidRPr="009B2103">
        <w:rPr>
          <w:b/>
          <w:color w:val="000000"/>
          <w:sz w:val="22"/>
          <w:szCs w:val="22"/>
        </w:rPr>
        <w:t>Záverečné ustanovenia</w:t>
      </w:r>
    </w:p>
    <w:p w14:paraId="35B63887" w14:textId="77777777" w:rsidR="00F45AA9" w:rsidRPr="009B2103" w:rsidRDefault="00F45AA9" w:rsidP="00F45AA9">
      <w:pPr>
        <w:jc w:val="both"/>
        <w:rPr>
          <w:color w:val="000000"/>
          <w:sz w:val="22"/>
          <w:szCs w:val="22"/>
        </w:rPr>
      </w:pPr>
    </w:p>
    <w:p w14:paraId="79001975" w14:textId="77777777" w:rsidR="00D65CF4" w:rsidRPr="009B2103" w:rsidRDefault="00F45AA9" w:rsidP="00C47E57">
      <w:pPr>
        <w:numPr>
          <w:ilvl w:val="0"/>
          <w:numId w:val="59"/>
        </w:numPr>
        <w:suppressAutoHyphens/>
        <w:jc w:val="both"/>
        <w:rPr>
          <w:color w:val="000000"/>
          <w:sz w:val="22"/>
          <w:szCs w:val="22"/>
        </w:rPr>
      </w:pPr>
      <w:r w:rsidRPr="009B2103">
        <w:rPr>
          <w:color w:val="000000"/>
          <w:sz w:val="22"/>
          <w:szCs w:val="22"/>
        </w:rPr>
        <w:t>Zhotoviteľ je viazaný týmto návrhom zmluvy odo dňa doručenia podpísaného textu objednávateľovi.</w:t>
      </w:r>
    </w:p>
    <w:p w14:paraId="29056B87" w14:textId="793A97B3" w:rsidR="00745E26" w:rsidRPr="009B2103" w:rsidRDefault="00F45AA9" w:rsidP="00745E26">
      <w:pPr>
        <w:pStyle w:val="Odsekzoznamu"/>
        <w:numPr>
          <w:ilvl w:val="0"/>
          <w:numId w:val="59"/>
        </w:numPr>
        <w:jc w:val="both"/>
        <w:rPr>
          <w:rFonts w:eastAsia="Arial Narrow"/>
          <w:sz w:val="22"/>
          <w:szCs w:val="22"/>
        </w:rPr>
      </w:pPr>
      <w:r w:rsidRPr="009B2103">
        <w:rPr>
          <w:sz w:val="22"/>
          <w:szCs w:val="22"/>
        </w:rPr>
        <w:t>Zmluva nadobúda platnosť dňom podpisu štatutárnymi zástupcami obidvoch zmluvných strán</w:t>
      </w:r>
      <w:r w:rsidRPr="009B2103">
        <w:rPr>
          <w:rFonts w:eastAsia="Arial Narrow"/>
          <w:sz w:val="22"/>
          <w:szCs w:val="22"/>
        </w:rPr>
        <w:t xml:space="preserve"> a účinnosť až po splnení nasledovných odkladacích podmienok: </w:t>
      </w:r>
      <w:r w:rsidR="00C47E57" w:rsidRPr="009B2103">
        <w:rPr>
          <w:rFonts w:eastAsia="Arial Narrow"/>
          <w:sz w:val="22"/>
          <w:szCs w:val="22"/>
        </w:rPr>
        <w:t>a) nadobudnutím účinnosti Zmluvy o poskytnutí prostriedkov z Environmentálneho fondu (ďalej len „Envirofond“)</w:t>
      </w:r>
      <w:r w:rsidR="00745E26" w:rsidRPr="009B2103">
        <w:rPr>
          <w:rFonts w:eastAsia="Arial Narrow"/>
          <w:sz w:val="22"/>
          <w:szCs w:val="22"/>
        </w:rPr>
        <w:t xml:space="preserve"> alebo Zmluvy o poskytnutí NFP/ dotácie medzi objednávateľom a príslušným poskytovateľom NFP/ dotácie na realizáciu projektu</w:t>
      </w:r>
      <w:r w:rsidR="00C47E57" w:rsidRPr="009B2103">
        <w:rPr>
          <w:rFonts w:eastAsia="Arial Narrow"/>
          <w:sz w:val="22"/>
          <w:szCs w:val="22"/>
        </w:rPr>
        <w:t>; b) po schválení procesu verejného obstarávania poskytovateľom prostriedkov</w:t>
      </w:r>
      <w:r w:rsidR="00745E26" w:rsidRPr="009B2103">
        <w:rPr>
          <w:rFonts w:eastAsia="Arial Narrow"/>
          <w:sz w:val="22"/>
          <w:szCs w:val="22"/>
        </w:rPr>
        <w:t>/ NFP/ dotácie</w:t>
      </w:r>
      <w:r w:rsidR="00C47E57" w:rsidRPr="009B2103">
        <w:rPr>
          <w:rFonts w:eastAsia="Arial Narrow"/>
          <w:sz w:val="22"/>
          <w:szCs w:val="22"/>
        </w:rPr>
        <w:t>; c) zverejnením zmluvy, a teda dňom nasledujúcim po dni jej zverejnenia v súlade s ustanovením § 47a ods. 1 zákona č. 40/1964 Z.z. Občianskeho zákonníka, príp. na webovej stránke verejného obstarávateľa.</w:t>
      </w:r>
      <w:r w:rsidR="00745E26" w:rsidRPr="009B2103">
        <w:rPr>
          <w:rFonts w:eastAsia="Arial Narrow"/>
          <w:sz w:val="22"/>
          <w:szCs w:val="22"/>
        </w:rPr>
        <w:t xml:space="preserve"> </w:t>
      </w:r>
    </w:p>
    <w:p w14:paraId="44EAE2D5" w14:textId="5216A8F3" w:rsidR="00745E26" w:rsidRPr="009B2103" w:rsidRDefault="00745E26" w:rsidP="00745E26">
      <w:pPr>
        <w:pStyle w:val="Odsekzoznamu"/>
        <w:numPr>
          <w:ilvl w:val="0"/>
          <w:numId w:val="59"/>
        </w:numPr>
        <w:jc w:val="both"/>
        <w:rPr>
          <w:rFonts w:eastAsia="Arial Narrow"/>
          <w:sz w:val="22"/>
          <w:szCs w:val="22"/>
        </w:rPr>
      </w:pPr>
      <w:r w:rsidRPr="009B2103">
        <w:rPr>
          <w:rFonts w:eastAsia="Arial Narrow"/>
          <w:sz w:val="22"/>
          <w:szCs w:val="22"/>
        </w:rPr>
        <w:t xml:space="preserve">Zmluvné strany sa dohodli, že táto zmluva môže nadobudnúť účinnosť aj v časti. Zmluva nadobúda účinnosť vo vzťahu k časti predmetu plnenia podľa odkladacích podmienok uvedených v bode 2 tohto článku. Súčasne zmluvné strany platným a účinným dodatkom k tejto zmluve vecne </w:t>
      </w:r>
      <w:r w:rsidR="009B2103" w:rsidRPr="009B2103">
        <w:rPr>
          <w:rFonts w:eastAsia="Arial Narrow"/>
          <w:sz w:val="22"/>
          <w:szCs w:val="22"/>
        </w:rPr>
        <w:t>špecifikujú</w:t>
      </w:r>
      <w:r w:rsidRPr="009B2103">
        <w:rPr>
          <w:rFonts w:eastAsia="Arial Narrow"/>
          <w:sz w:val="22"/>
          <w:szCs w:val="22"/>
        </w:rPr>
        <w:t xml:space="preserve"> časť diela, vo vzťahu ku ktorej táto zmluva nadobudne účinnosť, vrátane ceny diela a lehoty dodania.</w:t>
      </w:r>
    </w:p>
    <w:p w14:paraId="6F1CA21F" w14:textId="5DABA281" w:rsidR="00DA670F" w:rsidRPr="009B2103" w:rsidRDefault="00745E26" w:rsidP="00710052">
      <w:pPr>
        <w:pStyle w:val="Odsekzoznamu"/>
        <w:numPr>
          <w:ilvl w:val="0"/>
          <w:numId w:val="59"/>
        </w:numPr>
        <w:jc w:val="both"/>
        <w:rPr>
          <w:rFonts w:eastAsia="Arial Narrow"/>
          <w:sz w:val="22"/>
          <w:szCs w:val="22"/>
        </w:rPr>
      </w:pPr>
      <w:r w:rsidRPr="009B2103">
        <w:rPr>
          <w:rFonts w:eastAsia="Arial Narrow"/>
          <w:sz w:val="22"/>
          <w:szCs w:val="22"/>
        </w:rPr>
        <w:t>Objednávateľ sa zaväzuje, že využije všetky existujúce (vhodné) možnosti požiadať príslušného poskytovateľa o poskytnutie prostriedkov/ NFP/ dotácie na realizáciu predmetu plnenia.</w:t>
      </w:r>
    </w:p>
    <w:p w14:paraId="6ECCEB4A" w14:textId="19AF957B" w:rsidR="00F45AA9" w:rsidRPr="009B2103" w:rsidRDefault="00F45AA9" w:rsidP="00C47E57">
      <w:pPr>
        <w:numPr>
          <w:ilvl w:val="0"/>
          <w:numId w:val="59"/>
        </w:numPr>
        <w:suppressAutoHyphens/>
        <w:jc w:val="both"/>
        <w:rPr>
          <w:sz w:val="22"/>
          <w:szCs w:val="22"/>
        </w:rPr>
      </w:pPr>
      <w:r w:rsidRPr="009B2103">
        <w:rPr>
          <w:rFonts w:eastAsia="Arial Narrow"/>
          <w:sz w:val="22"/>
          <w:szCs w:val="22"/>
        </w:rPr>
        <w:t>Zmluvu je možné meniť a dopĺňať v súlade s ustanovením § 18 zákona o verejnom obstarávaní iba písomnými očíslovanými dodatkami, podpísanými oprávnenými zástupcami oboch zmluvných strán</w:t>
      </w:r>
      <w:r w:rsidRPr="009B2103">
        <w:rPr>
          <w:sz w:val="22"/>
          <w:szCs w:val="22"/>
        </w:rPr>
        <w:t xml:space="preserve"> a po schválení poskytovateľom </w:t>
      </w:r>
      <w:r w:rsidR="00D05A39" w:rsidRPr="009B2103">
        <w:rPr>
          <w:sz w:val="22"/>
          <w:szCs w:val="22"/>
        </w:rPr>
        <w:t>dotácie</w:t>
      </w:r>
      <w:r w:rsidRPr="009B2103">
        <w:rPr>
          <w:rFonts w:eastAsia="Arial Narrow"/>
          <w:sz w:val="22"/>
          <w:szCs w:val="22"/>
        </w:rPr>
        <w:t xml:space="preserve">. Dodatky budú tvoriť neoddeliteľnú súčasť Zmluvy. </w:t>
      </w:r>
    </w:p>
    <w:p w14:paraId="466B5557" w14:textId="77777777" w:rsidR="00F45AA9" w:rsidRPr="009B2103" w:rsidRDefault="00F45AA9" w:rsidP="0083709E">
      <w:pPr>
        <w:numPr>
          <w:ilvl w:val="0"/>
          <w:numId w:val="59"/>
        </w:numPr>
        <w:suppressAutoHyphens/>
        <w:jc w:val="both"/>
        <w:rPr>
          <w:sz w:val="22"/>
          <w:szCs w:val="22"/>
        </w:rPr>
      </w:pPr>
      <w:r w:rsidRPr="009B2103">
        <w:rPr>
          <w:sz w:val="22"/>
          <w:szCs w:val="22"/>
        </w:rPr>
        <w:t>Práva a povinnosti vyplývajúce z tejto zmluvy prechádzajú na právnych nástupcov zmluvných strán.</w:t>
      </w:r>
    </w:p>
    <w:p w14:paraId="1EB5D455" w14:textId="77777777"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p>
    <w:p w14:paraId="409F7FAB" w14:textId="333E0DF8"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Zmluva je vyhotovená v </w:t>
      </w:r>
      <w:r w:rsidR="00B4608F" w:rsidRPr="009B2103">
        <w:rPr>
          <w:color w:val="000000"/>
          <w:sz w:val="22"/>
          <w:szCs w:val="22"/>
        </w:rPr>
        <w:t>4</w:t>
      </w:r>
      <w:r w:rsidRPr="009B2103">
        <w:rPr>
          <w:color w:val="000000"/>
          <w:sz w:val="22"/>
          <w:szCs w:val="22"/>
        </w:rPr>
        <w:t xml:space="preserve"> - </w:t>
      </w:r>
      <w:r w:rsidR="00B4608F" w:rsidRPr="009B2103">
        <w:rPr>
          <w:color w:val="000000"/>
          <w:sz w:val="22"/>
          <w:szCs w:val="22"/>
        </w:rPr>
        <w:t>o</w:t>
      </w:r>
      <w:r w:rsidRPr="009B2103">
        <w:rPr>
          <w:color w:val="000000"/>
          <w:sz w:val="22"/>
          <w:szCs w:val="22"/>
        </w:rPr>
        <w:t xml:space="preserve">ch rovnopisoch, z ktorých </w:t>
      </w:r>
      <w:r w:rsidR="00B4608F" w:rsidRPr="009B2103">
        <w:rPr>
          <w:color w:val="000000"/>
          <w:sz w:val="22"/>
          <w:szCs w:val="22"/>
        </w:rPr>
        <w:t>2</w:t>
      </w:r>
      <w:r w:rsidRPr="009B2103">
        <w:rPr>
          <w:color w:val="000000"/>
          <w:sz w:val="22"/>
          <w:szCs w:val="22"/>
        </w:rPr>
        <w:t xml:space="preserve"> rovnopisy dostane objednávateľ a 2 rovnopisy zhotoviteľ.</w:t>
      </w:r>
    </w:p>
    <w:p w14:paraId="41F1A534" w14:textId="77777777"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6E5B8CD0" w14:textId="270AB0FD" w:rsidR="00F45AA9" w:rsidRPr="009B2103" w:rsidRDefault="00F45AA9" w:rsidP="0083709E">
      <w:pPr>
        <w:numPr>
          <w:ilvl w:val="0"/>
          <w:numId w:val="59"/>
        </w:numPr>
        <w:suppressAutoHyphens/>
        <w:jc w:val="both"/>
        <w:rPr>
          <w:color w:val="000000"/>
          <w:sz w:val="22"/>
          <w:szCs w:val="22"/>
        </w:rPr>
      </w:pPr>
      <w:r w:rsidRPr="009B2103">
        <w:rPr>
          <w:color w:val="000000"/>
          <w:sz w:val="22"/>
          <w:szCs w:val="22"/>
        </w:rPr>
        <w:t xml:space="preserve">Dielo bude financované na základe </w:t>
      </w:r>
      <w:r w:rsidR="00C47E57" w:rsidRPr="009B2103">
        <w:rPr>
          <w:color w:val="000000"/>
          <w:sz w:val="22"/>
          <w:szCs w:val="22"/>
        </w:rPr>
        <w:t>z</w:t>
      </w:r>
      <w:r w:rsidRPr="009B2103">
        <w:rPr>
          <w:color w:val="000000"/>
          <w:sz w:val="22"/>
          <w:szCs w:val="22"/>
        </w:rPr>
        <w:t xml:space="preserve">mluvy </w:t>
      </w:r>
      <w:r w:rsidR="00D05A39" w:rsidRPr="009B2103">
        <w:rPr>
          <w:color w:val="000000"/>
          <w:sz w:val="22"/>
          <w:szCs w:val="22"/>
        </w:rPr>
        <w:t xml:space="preserve">s Environmentálnym fondom. </w:t>
      </w:r>
    </w:p>
    <w:p w14:paraId="56928530" w14:textId="332E6770" w:rsidR="007F4D0B" w:rsidRPr="009B2103" w:rsidRDefault="007F4D0B" w:rsidP="0083709E">
      <w:pPr>
        <w:numPr>
          <w:ilvl w:val="0"/>
          <w:numId w:val="59"/>
        </w:numPr>
        <w:suppressAutoHyphens/>
        <w:jc w:val="both"/>
        <w:rPr>
          <w:color w:val="000000"/>
          <w:sz w:val="22"/>
          <w:szCs w:val="22"/>
        </w:rPr>
      </w:pPr>
      <w:r w:rsidRPr="009B2103">
        <w:rPr>
          <w:color w:val="000000"/>
          <w:sz w:val="22"/>
          <w:szCs w:val="22"/>
        </w:rPr>
        <w:t>Objednávateľ si vyhradzuje právo bez akýchkoľvek sankcií odstúpiť od tejto zmluvy v prípade, kedy ešte nedošlo k plneniu tejto zmluvy a výsledky kontroly</w:t>
      </w:r>
      <w:r w:rsidR="005C479D" w:rsidRPr="009B2103">
        <w:rPr>
          <w:color w:val="000000"/>
          <w:sz w:val="22"/>
          <w:szCs w:val="22"/>
        </w:rPr>
        <w:t xml:space="preserve"> </w:t>
      </w:r>
      <w:r w:rsidRPr="009B2103">
        <w:rPr>
          <w:color w:val="000000"/>
          <w:sz w:val="22"/>
          <w:szCs w:val="22"/>
        </w:rPr>
        <w:t>neumožnia financovanie výdavkov vzniknutých z obstarávania.</w:t>
      </w:r>
    </w:p>
    <w:p w14:paraId="4935E7FF" w14:textId="77777777" w:rsidR="00F45AA9" w:rsidRPr="009B2103" w:rsidRDefault="00F45AA9" w:rsidP="00F45AA9">
      <w:pPr>
        <w:suppressAutoHyphens/>
        <w:jc w:val="both"/>
        <w:rPr>
          <w:sz w:val="22"/>
          <w:szCs w:val="22"/>
        </w:rPr>
      </w:pPr>
    </w:p>
    <w:p w14:paraId="3411F2C9" w14:textId="77777777" w:rsidR="00F45AA9" w:rsidRPr="009B2103" w:rsidRDefault="00F45AA9" w:rsidP="00F45AA9">
      <w:pPr>
        <w:tabs>
          <w:tab w:val="left" w:pos="5529"/>
        </w:tabs>
        <w:suppressAutoHyphens/>
        <w:autoSpaceDE w:val="0"/>
        <w:autoSpaceDN w:val="0"/>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p>
    <w:p w14:paraId="2F9BD7FF" w14:textId="77777777" w:rsidR="00F45AA9" w:rsidRPr="009B2103" w:rsidRDefault="00F45AA9" w:rsidP="00F45AA9">
      <w:pPr>
        <w:autoSpaceDE w:val="0"/>
        <w:autoSpaceDN w:val="0"/>
        <w:rPr>
          <w:rFonts w:eastAsia="Batang"/>
          <w:b/>
          <w:sz w:val="22"/>
          <w:szCs w:val="22"/>
          <w:lang w:bidi="he-IL"/>
        </w:rPr>
      </w:pPr>
    </w:p>
    <w:p w14:paraId="08BA165A" w14:textId="77777777" w:rsidR="00F45AA9" w:rsidRPr="009B2103" w:rsidRDefault="00F45AA9" w:rsidP="00F45AA9">
      <w:pPr>
        <w:suppressAutoHyphens/>
        <w:jc w:val="both"/>
        <w:rPr>
          <w:sz w:val="22"/>
          <w:szCs w:val="22"/>
        </w:rPr>
      </w:pPr>
    </w:p>
    <w:p w14:paraId="65F81D76" w14:textId="77777777" w:rsidR="00F45AA9" w:rsidRPr="009B2103" w:rsidRDefault="00F45AA9" w:rsidP="00F45AA9">
      <w:pPr>
        <w:tabs>
          <w:tab w:val="left" w:pos="5529"/>
        </w:tabs>
        <w:autoSpaceDE w:val="0"/>
        <w:autoSpaceDN w:val="0"/>
        <w:rPr>
          <w:rFonts w:eastAsia="Batang"/>
          <w:sz w:val="22"/>
          <w:szCs w:val="22"/>
          <w:lang w:bidi="he-IL"/>
        </w:rPr>
      </w:pPr>
      <w:r w:rsidRPr="009B2103">
        <w:rPr>
          <w:rFonts w:eastAsia="Batang"/>
          <w:sz w:val="22"/>
          <w:szCs w:val="22"/>
          <w:lang w:bidi="he-IL"/>
        </w:rPr>
        <w:t>V ............................., dňa:</w:t>
      </w:r>
      <w:r w:rsidRPr="009B2103">
        <w:rPr>
          <w:rFonts w:eastAsia="Batang"/>
          <w:sz w:val="22"/>
          <w:szCs w:val="22"/>
          <w:lang w:bidi="he-IL"/>
        </w:rPr>
        <w:tab/>
        <w:t>V ............................., dňa:</w:t>
      </w:r>
    </w:p>
    <w:p w14:paraId="7A8F1C7E" w14:textId="77777777" w:rsidR="00F45AA9" w:rsidRPr="009B2103" w:rsidRDefault="00F45AA9" w:rsidP="00F45AA9">
      <w:pPr>
        <w:autoSpaceDE w:val="0"/>
        <w:autoSpaceDN w:val="0"/>
        <w:rPr>
          <w:rFonts w:eastAsia="Batang"/>
          <w:b/>
          <w:sz w:val="22"/>
          <w:szCs w:val="22"/>
          <w:lang w:bidi="he-IL"/>
        </w:rPr>
      </w:pPr>
    </w:p>
    <w:p w14:paraId="5F450BCD" w14:textId="77777777" w:rsidR="00F45AA9" w:rsidRPr="009B2103" w:rsidRDefault="00F45AA9" w:rsidP="00F45AA9">
      <w:pPr>
        <w:autoSpaceDE w:val="0"/>
        <w:autoSpaceDN w:val="0"/>
        <w:rPr>
          <w:rFonts w:eastAsia="Batang"/>
          <w:b/>
          <w:sz w:val="22"/>
          <w:szCs w:val="22"/>
          <w:lang w:bidi="he-IL"/>
        </w:rPr>
      </w:pPr>
    </w:p>
    <w:p w14:paraId="76E2A564" w14:textId="77777777" w:rsidR="00F45AA9" w:rsidRPr="009B2103" w:rsidRDefault="00F45AA9" w:rsidP="00F45AA9">
      <w:pPr>
        <w:tabs>
          <w:tab w:val="left" w:pos="426"/>
          <w:tab w:val="left" w:pos="5529"/>
        </w:tabs>
        <w:autoSpaceDE w:val="0"/>
        <w:autoSpaceDN w:val="0"/>
        <w:jc w:val="both"/>
        <w:rPr>
          <w:rFonts w:eastAsia="Batang"/>
          <w:sz w:val="22"/>
          <w:szCs w:val="22"/>
          <w:lang w:bidi="he-IL"/>
        </w:rPr>
      </w:pPr>
      <w:r w:rsidRPr="009B2103">
        <w:rPr>
          <w:rFonts w:eastAsia="Batang"/>
          <w:sz w:val="22"/>
          <w:szCs w:val="22"/>
          <w:lang w:bidi="he-IL"/>
        </w:rPr>
        <w:t xml:space="preserve">......................................................    </w:t>
      </w:r>
      <w:r w:rsidRPr="009B2103">
        <w:rPr>
          <w:rFonts w:eastAsia="Batang"/>
          <w:sz w:val="22"/>
          <w:szCs w:val="22"/>
          <w:lang w:bidi="he-IL"/>
        </w:rPr>
        <w:tab/>
        <w:t>..........................................................</w:t>
      </w:r>
    </w:p>
    <w:p w14:paraId="6FEFD913" w14:textId="77777777" w:rsidR="00F45AA9" w:rsidRPr="009B2103" w:rsidRDefault="00F45AA9" w:rsidP="00F45AA9">
      <w:pPr>
        <w:rPr>
          <w:color w:val="000000"/>
          <w:sz w:val="22"/>
          <w:szCs w:val="22"/>
        </w:rPr>
      </w:pPr>
    </w:p>
    <w:p w14:paraId="5F678F88" w14:textId="77777777" w:rsidR="00F45AA9" w:rsidRPr="009B2103" w:rsidRDefault="00F45AA9" w:rsidP="00F45AA9">
      <w:pPr>
        <w:rPr>
          <w:b/>
          <w:color w:val="000000"/>
          <w:sz w:val="22"/>
          <w:szCs w:val="22"/>
          <w:u w:val="single"/>
        </w:rPr>
      </w:pPr>
      <w:r w:rsidRPr="009B2103">
        <w:rPr>
          <w:b/>
          <w:color w:val="000000"/>
          <w:sz w:val="22"/>
          <w:szCs w:val="22"/>
          <w:u w:val="single"/>
        </w:rPr>
        <w:t>Prílohy:</w:t>
      </w:r>
    </w:p>
    <w:p w14:paraId="76B54B8D" w14:textId="77777777" w:rsidR="00F45AA9" w:rsidRPr="009B2103" w:rsidRDefault="00F45AA9" w:rsidP="0083709E">
      <w:pPr>
        <w:numPr>
          <w:ilvl w:val="0"/>
          <w:numId w:val="73"/>
        </w:numPr>
        <w:rPr>
          <w:b/>
          <w:color w:val="000000"/>
          <w:sz w:val="22"/>
          <w:szCs w:val="22"/>
          <w:u w:val="single"/>
        </w:rPr>
      </w:pPr>
      <w:r w:rsidRPr="009B2103">
        <w:rPr>
          <w:snapToGrid w:val="0"/>
          <w:sz w:val="22"/>
          <w:szCs w:val="22"/>
        </w:rPr>
        <w:t>č. 1 – Ocenený výkaz výmer</w:t>
      </w:r>
    </w:p>
    <w:p w14:paraId="2420514B" w14:textId="77777777" w:rsidR="00F45AA9" w:rsidRPr="009B2103" w:rsidRDefault="00F45AA9" w:rsidP="0083709E">
      <w:pPr>
        <w:numPr>
          <w:ilvl w:val="0"/>
          <w:numId w:val="73"/>
        </w:numPr>
        <w:rPr>
          <w:snapToGrid w:val="0"/>
          <w:sz w:val="22"/>
          <w:szCs w:val="22"/>
        </w:rPr>
      </w:pPr>
      <w:r w:rsidRPr="009B2103">
        <w:rPr>
          <w:snapToGrid w:val="0"/>
          <w:sz w:val="22"/>
          <w:szCs w:val="22"/>
        </w:rPr>
        <w:t>č. 2 – Zoznam subdodávateľov</w:t>
      </w:r>
      <w:r w:rsidRPr="009B2103">
        <w:rPr>
          <w:i/>
          <w:color w:val="FF0000"/>
          <w:sz w:val="22"/>
          <w:szCs w:val="22"/>
        </w:rPr>
        <w:t xml:space="preserve"> </w:t>
      </w:r>
      <w:r w:rsidRPr="009B2103">
        <w:rPr>
          <w:snapToGrid w:val="0"/>
          <w:sz w:val="22"/>
          <w:szCs w:val="22"/>
        </w:rPr>
        <w:t>– predloží úspešný uchádzač</w:t>
      </w:r>
    </w:p>
    <w:p w14:paraId="06DB6179" w14:textId="77777777" w:rsidR="00F45AA9" w:rsidRPr="009B2103" w:rsidRDefault="00F45AA9" w:rsidP="0083709E">
      <w:pPr>
        <w:numPr>
          <w:ilvl w:val="0"/>
          <w:numId w:val="73"/>
        </w:numPr>
        <w:rPr>
          <w:snapToGrid w:val="0"/>
          <w:sz w:val="22"/>
          <w:szCs w:val="22"/>
        </w:rPr>
      </w:pPr>
      <w:r w:rsidRPr="009B2103">
        <w:rPr>
          <w:snapToGrid w:val="0"/>
          <w:sz w:val="22"/>
          <w:szCs w:val="22"/>
        </w:rPr>
        <w:t>č. 3 – Zoznam „Iných osôb“ – predloží úspešný uchádzač</w:t>
      </w:r>
    </w:p>
    <w:p w14:paraId="29370D6A" w14:textId="77777777" w:rsidR="00F45AA9" w:rsidRPr="009B2103" w:rsidRDefault="00F45AA9" w:rsidP="0083709E">
      <w:pPr>
        <w:numPr>
          <w:ilvl w:val="0"/>
          <w:numId w:val="73"/>
        </w:numPr>
        <w:rPr>
          <w:snapToGrid w:val="0"/>
          <w:sz w:val="22"/>
          <w:szCs w:val="22"/>
        </w:rPr>
      </w:pPr>
      <w:r w:rsidRPr="009B2103">
        <w:rPr>
          <w:snapToGrid w:val="0"/>
          <w:sz w:val="22"/>
          <w:szCs w:val="22"/>
        </w:rPr>
        <w:t>č. 4 – Poistná zmluva – predloží úspešný uchádzač</w:t>
      </w:r>
    </w:p>
    <w:p w14:paraId="391CA15E" w14:textId="5F6B9D33" w:rsidR="00721355" w:rsidRPr="009B2103" w:rsidRDefault="00721355" w:rsidP="0083709E">
      <w:pPr>
        <w:numPr>
          <w:ilvl w:val="0"/>
          <w:numId w:val="73"/>
        </w:numPr>
        <w:rPr>
          <w:snapToGrid w:val="0"/>
          <w:sz w:val="22"/>
          <w:szCs w:val="22"/>
        </w:rPr>
      </w:pPr>
      <w:r w:rsidRPr="009B2103">
        <w:rPr>
          <w:snapToGrid w:val="0"/>
          <w:sz w:val="22"/>
          <w:szCs w:val="22"/>
        </w:rPr>
        <w:t xml:space="preserve">č. 5 – </w:t>
      </w:r>
      <w:bookmarkStart w:id="8" w:name="_Hlk135984364"/>
      <w:r w:rsidRPr="009B2103">
        <w:rPr>
          <w:snapToGrid w:val="0"/>
          <w:sz w:val="22"/>
          <w:szCs w:val="22"/>
        </w:rPr>
        <w:t>Harmonogram prác</w:t>
      </w:r>
    </w:p>
    <w:bookmarkEnd w:id="8"/>
    <w:p w14:paraId="400A66A9" w14:textId="77777777" w:rsidR="00F45AA9" w:rsidRPr="009B2103" w:rsidRDefault="00F45AA9" w:rsidP="00F45AA9">
      <w:pPr>
        <w:pStyle w:val="Nadpis1"/>
        <w:spacing w:before="0"/>
        <w:ind w:left="0"/>
        <w:rPr>
          <w:rFonts w:ascii="Times New Roman" w:hAnsi="Times New Roman" w:cs="Times New Roman"/>
          <w:b w:val="0"/>
          <w:sz w:val="22"/>
          <w:szCs w:val="22"/>
        </w:rPr>
      </w:pPr>
      <w:r w:rsidRPr="009B2103">
        <w:rPr>
          <w:rFonts w:ascii="Times New Roman" w:hAnsi="Times New Roman" w:cs="Times New Roman"/>
          <w:b w:val="0"/>
          <w:sz w:val="22"/>
          <w:szCs w:val="22"/>
        </w:rPr>
        <w:br w:type="column"/>
      </w:r>
      <w:bookmarkStart w:id="9" w:name="_Toc28362079"/>
      <w:bookmarkStart w:id="10" w:name="_Toc86999171"/>
      <w:bookmarkStart w:id="11" w:name="_Toc122592868"/>
      <w:r w:rsidRPr="009B2103">
        <w:rPr>
          <w:rFonts w:ascii="Times New Roman" w:hAnsi="Times New Roman" w:cs="Times New Roman"/>
          <w:b w:val="0"/>
          <w:sz w:val="22"/>
          <w:szCs w:val="22"/>
        </w:rPr>
        <w:lastRenderedPageBreak/>
        <w:t>Príloha č. 2 zmluvy:</w:t>
      </w:r>
      <w:bookmarkEnd w:id="9"/>
      <w:bookmarkEnd w:id="10"/>
      <w:bookmarkEnd w:id="11"/>
    </w:p>
    <w:p w14:paraId="6A114259" w14:textId="77777777" w:rsidR="00F45AA9" w:rsidRPr="009B2103" w:rsidRDefault="00F45AA9" w:rsidP="00F45AA9">
      <w:pPr>
        <w:pStyle w:val="Nadpis1"/>
        <w:spacing w:before="0"/>
        <w:ind w:left="720" w:hanging="720"/>
        <w:rPr>
          <w:rFonts w:ascii="Times New Roman" w:hAnsi="Times New Roman" w:cs="Times New Roman"/>
          <w:b w:val="0"/>
          <w:sz w:val="22"/>
          <w:szCs w:val="22"/>
        </w:rPr>
      </w:pPr>
    </w:p>
    <w:p w14:paraId="332B522F" w14:textId="77777777" w:rsidR="00F45AA9" w:rsidRPr="009B2103" w:rsidRDefault="00F45AA9" w:rsidP="00F45AA9">
      <w:pPr>
        <w:pStyle w:val="Nadpis1"/>
        <w:spacing w:before="0"/>
        <w:ind w:left="720"/>
        <w:jc w:val="center"/>
        <w:rPr>
          <w:rFonts w:ascii="Times New Roman" w:hAnsi="Times New Roman" w:cs="Times New Roman"/>
          <w:sz w:val="22"/>
          <w:szCs w:val="22"/>
        </w:rPr>
      </w:pPr>
      <w:bookmarkStart w:id="12" w:name="_Toc17906934"/>
      <w:bookmarkStart w:id="13" w:name="_Toc28362080"/>
      <w:bookmarkStart w:id="14" w:name="_Toc86999172"/>
      <w:bookmarkStart w:id="15" w:name="_Toc122592869"/>
      <w:r w:rsidRPr="009B2103">
        <w:rPr>
          <w:rFonts w:ascii="Times New Roman" w:hAnsi="Times New Roman" w:cs="Times New Roman"/>
          <w:sz w:val="22"/>
          <w:szCs w:val="22"/>
        </w:rPr>
        <w:t>Zoznam  subdodávateľov</w:t>
      </w:r>
      <w:bookmarkEnd w:id="12"/>
      <w:bookmarkEnd w:id="13"/>
      <w:bookmarkEnd w:id="14"/>
      <w:bookmarkEnd w:id="15"/>
    </w:p>
    <w:p w14:paraId="1FFCA699" w14:textId="77777777" w:rsidR="00F45AA9" w:rsidRPr="009B2103" w:rsidRDefault="00F45AA9" w:rsidP="00F45AA9">
      <w:pPr>
        <w:jc w:val="center"/>
        <w:rPr>
          <w:sz w:val="22"/>
          <w:szCs w:val="22"/>
        </w:rPr>
      </w:pPr>
      <w:r w:rsidRPr="009B2103">
        <w:rPr>
          <w:sz w:val="22"/>
          <w:szCs w:val="22"/>
        </w:rPr>
        <w:t xml:space="preserve">          (čestné vyhlásenie k subdodávkam)</w:t>
      </w:r>
    </w:p>
    <w:p w14:paraId="3A900709" w14:textId="77777777" w:rsidR="00F45AA9" w:rsidRPr="009B2103" w:rsidRDefault="00F45AA9" w:rsidP="00F45AA9">
      <w:pPr>
        <w:ind w:left="567"/>
        <w:rPr>
          <w:sz w:val="22"/>
          <w:szCs w:val="22"/>
        </w:rPr>
      </w:pPr>
    </w:p>
    <w:p w14:paraId="426ABABD" w14:textId="7C901BA5" w:rsidR="00F45AA9" w:rsidRPr="009B2103" w:rsidRDefault="00417479" w:rsidP="00F45AA9">
      <w:pPr>
        <w:shd w:val="clear" w:color="auto" w:fill="FFFFFF"/>
        <w:ind w:left="567"/>
        <w:jc w:val="both"/>
        <w:rPr>
          <w:bCs/>
          <w:sz w:val="22"/>
          <w:szCs w:val="22"/>
        </w:rPr>
      </w:pPr>
      <w:r w:rsidRPr="009B2103">
        <w:rPr>
          <w:bCs/>
          <w:sz w:val="22"/>
          <w:szCs w:val="22"/>
        </w:rPr>
        <w:t>Spoločnosť</w:t>
      </w:r>
      <w:r w:rsidR="00F45AA9" w:rsidRPr="009B2103">
        <w:rPr>
          <w:bCs/>
          <w:sz w:val="22"/>
          <w:szCs w:val="22"/>
        </w:rPr>
        <w:t xml:space="preserve">:..........................................................., so sídlom ..........................................................., </w:t>
      </w:r>
    </w:p>
    <w:p w14:paraId="138AAFAB" w14:textId="7051458F" w:rsidR="00F45AA9" w:rsidRPr="009B2103" w:rsidRDefault="00F45AA9" w:rsidP="00F45AA9">
      <w:pPr>
        <w:autoSpaceDE w:val="0"/>
        <w:autoSpaceDN w:val="0"/>
        <w:adjustRightInd w:val="0"/>
        <w:ind w:left="567"/>
        <w:rPr>
          <w:sz w:val="22"/>
          <w:szCs w:val="22"/>
        </w:rPr>
      </w:pPr>
      <w:r w:rsidRPr="009B2103">
        <w:rPr>
          <w:bCs/>
          <w:sz w:val="22"/>
          <w:szCs w:val="22"/>
        </w:rPr>
        <w:t xml:space="preserve">IČO: .................. týmto vyhlasujem, že </w:t>
      </w:r>
      <w:r w:rsidRPr="009B2103">
        <w:rPr>
          <w:sz w:val="22"/>
          <w:szCs w:val="22"/>
        </w:rPr>
        <w:t>v</w:t>
      </w:r>
      <w:r w:rsidR="00721355" w:rsidRPr="009B2103">
        <w:rPr>
          <w:sz w:val="22"/>
          <w:szCs w:val="22"/>
        </w:rPr>
        <w:t xml:space="preserve"> nadlimitnej </w:t>
      </w:r>
      <w:r w:rsidRPr="009B2103">
        <w:rPr>
          <w:sz w:val="22"/>
          <w:szCs w:val="22"/>
        </w:rPr>
        <w:t>zákazke na  uskutočnenie stavebných prác -  predmet zákazky:</w:t>
      </w:r>
      <w:bookmarkStart w:id="16" w:name="_Hlk9445513"/>
      <w:r w:rsidRPr="009B2103">
        <w:rPr>
          <w:sz w:val="22"/>
          <w:szCs w:val="22"/>
        </w:rPr>
        <w:t xml:space="preserve"> „</w:t>
      </w:r>
      <w:r w:rsidR="00721355" w:rsidRPr="009B2103">
        <w:rPr>
          <w:rFonts w:eastAsia="Arial Narrow"/>
          <w:b/>
          <w:sz w:val="22"/>
          <w:szCs w:val="22"/>
        </w:rPr>
        <w:t>ČOV a kanalizácia Tekovské Nemce_II.</w:t>
      </w:r>
      <w:r w:rsidR="00C47E57" w:rsidRPr="009B2103">
        <w:rPr>
          <w:rFonts w:eastAsia="Arial Narrow"/>
          <w:b/>
          <w:sz w:val="22"/>
          <w:szCs w:val="22"/>
        </w:rPr>
        <w:t>“</w:t>
      </w:r>
    </w:p>
    <w:p w14:paraId="4A81DFC7" w14:textId="77777777" w:rsidR="00F45AA9" w:rsidRPr="009B2103" w:rsidRDefault="00F45AA9" w:rsidP="00F45AA9">
      <w:pPr>
        <w:autoSpaceDE w:val="0"/>
        <w:autoSpaceDN w:val="0"/>
        <w:adjustRightInd w:val="0"/>
        <w:ind w:left="567"/>
        <w:rPr>
          <w:sz w:val="22"/>
          <w:szCs w:val="22"/>
        </w:rPr>
      </w:pPr>
    </w:p>
    <w:bookmarkEnd w:id="16"/>
    <w:p w14:paraId="7372B905" w14:textId="77777777" w:rsidR="00F45AA9" w:rsidRPr="009B2103" w:rsidRDefault="00F45AA9" w:rsidP="0083709E">
      <w:pPr>
        <w:numPr>
          <w:ilvl w:val="0"/>
          <w:numId w:val="76"/>
        </w:numPr>
        <w:suppressAutoHyphens/>
        <w:spacing w:line="276" w:lineRule="auto"/>
        <w:ind w:left="709"/>
        <w:jc w:val="both"/>
        <w:rPr>
          <w:sz w:val="22"/>
          <w:szCs w:val="22"/>
        </w:rPr>
      </w:pPr>
      <w:r w:rsidRPr="009B2103">
        <w:rPr>
          <w:rStyle w:val="ra"/>
          <w:b/>
          <w:sz w:val="22"/>
          <w:szCs w:val="22"/>
        </w:rPr>
        <w:t xml:space="preserve">nebudem využívať subdodávky a celé plnenie zabezpečím sám </w:t>
      </w:r>
      <w:r w:rsidRPr="009B2103">
        <w:rPr>
          <w:rStyle w:val="ra"/>
          <w:sz w:val="22"/>
          <w:szCs w:val="22"/>
        </w:rPr>
        <w:t xml:space="preserve">(tým nie je vylúčená neskoršia možnosť zmeny, avšak za splnenia pravidiel </w:t>
      </w:r>
      <w:r w:rsidRPr="009B2103">
        <w:rPr>
          <w:sz w:val="22"/>
          <w:szCs w:val="22"/>
        </w:rPr>
        <w:t>zmenu subdodávateľov počas plnenia zmluvy, ktoré sú uvedené v súťažných podkladov);</w:t>
      </w:r>
      <w:r w:rsidRPr="009B2103">
        <w:rPr>
          <w:sz w:val="22"/>
          <w:szCs w:val="22"/>
          <w:vertAlign w:val="superscript"/>
        </w:rPr>
        <w:t xml:space="preserve"> </w:t>
      </w:r>
    </w:p>
    <w:p w14:paraId="1330EBF5" w14:textId="77777777" w:rsidR="00F45AA9" w:rsidRPr="009B2103" w:rsidRDefault="00F45AA9" w:rsidP="0083709E">
      <w:pPr>
        <w:numPr>
          <w:ilvl w:val="0"/>
          <w:numId w:val="76"/>
        </w:numPr>
        <w:suppressAutoHyphens/>
        <w:spacing w:line="276" w:lineRule="auto"/>
        <w:ind w:left="709"/>
        <w:jc w:val="both"/>
        <w:rPr>
          <w:sz w:val="22"/>
          <w:szCs w:val="22"/>
        </w:rPr>
      </w:pPr>
      <w:r w:rsidRPr="009B2103">
        <w:rPr>
          <w:rStyle w:val="ra"/>
          <w:b/>
          <w:sz w:val="22"/>
          <w:szCs w:val="22"/>
        </w:rPr>
        <w:t xml:space="preserve">budem využívať subdodávky a na tento účel uvádzam </w:t>
      </w:r>
      <w:r w:rsidRPr="009B2103">
        <w:rPr>
          <w:noProof/>
          <w:sz w:val="22"/>
          <w:szCs w:val="22"/>
        </w:rPr>
        <w:t>údaje o všetkých známych subdodávateľoch ako aj údaje o osobách oprávnených konať za subdodávateľa v rozsahu meno, priezvisko, adresa pobytu a dátum narodenia nasledovne</w:t>
      </w:r>
      <w:r w:rsidRPr="009B2103">
        <w:rPr>
          <w:rStyle w:val="ra"/>
          <w:b/>
          <w:sz w:val="22"/>
          <w:szCs w:val="22"/>
        </w:rPr>
        <w:t>:</w:t>
      </w:r>
    </w:p>
    <w:p w14:paraId="56D8C249" w14:textId="77777777" w:rsidR="00F45AA9" w:rsidRPr="009B2103" w:rsidRDefault="00F45AA9" w:rsidP="00F45AA9">
      <w:pPr>
        <w:spacing w:line="360" w:lineRule="auto"/>
        <w:ind w:left="709"/>
        <w:jc w:val="both"/>
        <w:rPr>
          <w:bCs/>
          <w:sz w:val="22"/>
          <w:szCs w:val="22"/>
        </w:rPr>
      </w:pPr>
    </w:p>
    <w:p w14:paraId="54A251C5" w14:textId="77777777" w:rsidR="00F45AA9" w:rsidRPr="009B2103" w:rsidRDefault="00F45AA9" w:rsidP="0083709E">
      <w:pPr>
        <w:pStyle w:val="Odsekzoznamu"/>
        <w:numPr>
          <w:ilvl w:val="0"/>
          <w:numId w:val="77"/>
        </w:numPr>
        <w:spacing w:line="360" w:lineRule="auto"/>
        <w:ind w:left="709" w:hanging="426"/>
        <w:jc w:val="both"/>
        <w:rPr>
          <w:noProof/>
          <w:sz w:val="22"/>
          <w:szCs w:val="22"/>
        </w:rPr>
      </w:pPr>
      <w:r w:rsidRPr="009B2103">
        <w:rPr>
          <w:noProof/>
          <w:sz w:val="22"/>
          <w:szCs w:val="22"/>
        </w:rPr>
        <w:t>údaje o všetkých známych subdodávateľoch (uvedie sa aj percento/predmet subdodávky):</w:t>
      </w:r>
    </w:p>
    <w:p w14:paraId="7227D7F1" w14:textId="77777777" w:rsidR="00F45AA9" w:rsidRPr="009B2103" w:rsidRDefault="00F45AA9" w:rsidP="0083709E">
      <w:pPr>
        <w:pStyle w:val="Odsekzoznamu"/>
        <w:numPr>
          <w:ilvl w:val="0"/>
          <w:numId w:val="77"/>
        </w:numPr>
        <w:spacing w:line="360" w:lineRule="auto"/>
        <w:ind w:left="709" w:hanging="426"/>
        <w:jc w:val="both"/>
        <w:rPr>
          <w:noProof/>
          <w:sz w:val="22"/>
          <w:szCs w:val="22"/>
        </w:rPr>
      </w:pPr>
      <w:r w:rsidRPr="009B2103">
        <w:rPr>
          <w:noProof/>
          <w:sz w:val="22"/>
          <w:szCs w:val="22"/>
        </w:rPr>
        <w:t>údaje o osobách oprávnených konať za subdodávateľa v rozsahu meno, priezvisko, adresa pobytu a dátum narodenia:</w:t>
      </w:r>
    </w:p>
    <w:p w14:paraId="7D942F89" w14:textId="77777777" w:rsidR="00F45AA9" w:rsidRPr="009B2103" w:rsidRDefault="00F45AA9" w:rsidP="00F45AA9">
      <w:pPr>
        <w:spacing w:line="360" w:lineRule="auto"/>
        <w:jc w:val="both"/>
        <w:rPr>
          <w:bCs/>
          <w:sz w:val="22"/>
          <w:szCs w:val="22"/>
        </w:rPr>
      </w:pPr>
    </w:p>
    <w:p w14:paraId="38F085B1" w14:textId="77777777" w:rsidR="00F45AA9" w:rsidRPr="009B2103" w:rsidRDefault="00F45AA9" w:rsidP="00F45AA9">
      <w:pPr>
        <w:spacing w:line="360" w:lineRule="auto"/>
        <w:ind w:left="851"/>
        <w:jc w:val="both"/>
        <w:rPr>
          <w:bCs/>
          <w:sz w:val="22"/>
          <w:szCs w:val="22"/>
        </w:rPr>
      </w:pPr>
      <w:r w:rsidRPr="009B2103">
        <w:rPr>
          <w:bCs/>
          <w:sz w:val="22"/>
          <w:szCs w:val="22"/>
        </w:rPr>
        <w:t>V ........................, dňa............................</w:t>
      </w:r>
    </w:p>
    <w:p w14:paraId="7E45B8EE" w14:textId="77777777" w:rsidR="00F45AA9" w:rsidRPr="009B2103" w:rsidRDefault="00F45AA9" w:rsidP="00F45AA9">
      <w:pPr>
        <w:spacing w:line="360" w:lineRule="auto"/>
        <w:ind w:left="851"/>
        <w:jc w:val="both"/>
        <w:rPr>
          <w:bCs/>
          <w:sz w:val="22"/>
          <w:szCs w:val="22"/>
        </w:rPr>
      </w:pPr>
    </w:p>
    <w:p w14:paraId="53D4764D" w14:textId="77777777" w:rsidR="00F45AA9" w:rsidRPr="009B2103" w:rsidRDefault="00F45AA9" w:rsidP="00F45AA9">
      <w:pPr>
        <w:spacing w:line="360" w:lineRule="auto"/>
        <w:ind w:left="851"/>
        <w:jc w:val="both"/>
        <w:rPr>
          <w:bCs/>
          <w:sz w:val="22"/>
          <w:szCs w:val="22"/>
        </w:rPr>
      </w:pPr>
    </w:p>
    <w:p w14:paraId="18CB3AEC" w14:textId="77777777" w:rsidR="00F45AA9" w:rsidRPr="009B2103" w:rsidRDefault="00F45AA9" w:rsidP="00F45AA9">
      <w:pPr>
        <w:ind w:left="851"/>
        <w:jc w:val="both"/>
        <w:rPr>
          <w:bCs/>
          <w:sz w:val="22"/>
          <w:szCs w:val="22"/>
        </w:rPr>
      </w:pPr>
      <w:r w:rsidRPr="009B2103">
        <w:rPr>
          <w:bCs/>
          <w:sz w:val="22"/>
          <w:szCs w:val="22"/>
        </w:rPr>
        <w:tab/>
      </w:r>
      <w:r w:rsidRPr="009B2103">
        <w:rPr>
          <w:bCs/>
          <w:sz w:val="22"/>
          <w:szCs w:val="22"/>
        </w:rPr>
        <w:tab/>
      </w:r>
      <w:r w:rsidRPr="009B2103">
        <w:rPr>
          <w:bCs/>
          <w:sz w:val="22"/>
          <w:szCs w:val="22"/>
        </w:rPr>
        <w:tab/>
      </w:r>
      <w:r w:rsidRPr="009B2103">
        <w:rPr>
          <w:bCs/>
          <w:sz w:val="22"/>
          <w:szCs w:val="22"/>
        </w:rPr>
        <w:tab/>
      </w:r>
      <w:r w:rsidRPr="009B2103">
        <w:rPr>
          <w:bCs/>
          <w:sz w:val="22"/>
          <w:szCs w:val="22"/>
        </w:rPr>
        <w:tab/>
        <w:t>...................................................................................</w:t>
      </w:r>
    </w:p>
    <w:p w14:paraId="47A02622" w14:textId="77777777" w:rsidR="00F45AA9" w:rsidRPr="009B2103" w:rsidRDefault="00F45AA9" w:rsidP="00F45AA9">
      <w:pPr>
        <w:ind w:left="2975" w:firstLine="565"/>
        <w:jc w:val="center"/>
        <w:rPr>
          <w:bCs/>
          <w:sz w:val="22"/>
          <w:szCs w:val="22"/>
        </w:rPr>
      </w:pPr>
      <w:r w:rsidRPr="009B2103">
        <w:rPr>
          <w:bCs/>
          <w:sz w:val="22"/>
          <w:szCs w:val="22"/>
        </w:rPr>
        <w:t>meno, priezvisko a podpis oprávneného zástupcu uchádzača</w:t>
      </w:r>
    </w:p>
    <w:p w14:paraId="65E3BB3E" w14:textId="77777777" w:rsidR="00F45AA9" w:rsidRPr="009B2103" w:rsidRDefault="00F45AA9" w:rsidP="00F45AA9">
      <w:pPr>
        <w:ind w:left="2975" w:firstLine="565"/>
        <w:jc w:val="center"/>
        <w:rPr>
          <w:bCs/>
          <w:sz w:val="22"/>
          <w:szCs w:val="22"/>
        </w:rPr>
      </w:pPr>
    </w:p>
    <w:p w14:paraId="6C933201" w14:textId="77777777" w:rsidR="00F45AA9" w:rsidRPr="009B2103" w:rsidRDefault="00F45AA9" w:rsidP="00F45AA9">
      <w:pPr>
        <w:ind w:left="2975" w:firstLine="565"/>
        <w:jc w:val="center"/>
        <w:rPr>
          <w:bCs/>
          <w:sz w:val="22"/>
          <w:szCs w:val="22"/>
        </w:rPr>
      </w:pPr>
    </w:p>
    <w:p w14:paraId="65F25390" w14:textId="77777777" w:rsidR="00F45AA9" w:rsidRPr="009B2103" w:rsidRDefault="00F45AA9" w:rsidP="00F45AA9">
      <w:pPr>
        <w:ind w:left="2975" w:firstLine="565"/>
        <w:jc w:val="center"/>
        <w:rPr>
          <w:bCs/>
          <w:sz w:val="22"/>
          <w:szCs w:val="22"/>
        </w:rPr>
      </w:pPr>
    </w:p>
    <w:p w14:paraId="1C7C9741" w14:textId="77777777" w:rsidR="00F45AA9" w:rsidRPr="009B2103" w:rsidRDefault="00F45AA9" w:rsidP="00F45AA9">
      <w:pPr>
        <w:ind w:left="2975" w:firstLine="565"/>
        <w:jc w:val="center"/>
        <w:rPr>
          <w:bCs/>
          <w:sz w:val="22"/>
          <w:szCs w:val="22"/>
        </w:rPr>
      </w:pPr>
    </w:p>
    <w:p w14:paraId="72C34737" w14:textId="77777777" w:rsidR="00F45AA9" w:rsidRPr="009B2103" w:rsidRDefault="00F45AA9" w:rsidP="00F45AA9">
      <w:pPr>
        <w:ind w:left="2975" w:firstLine="565"/>
        <w:jc w:val="center"/>
        <w:rPr>
          <w:bCs/>
          <w:sz w:val="22"/>
          <w:szCs w:val="22"/>
        </w:rPr>
      </w:pPr>
    </w:p>
    <w:p w14:paraId="4890086F" w14:textId="77777777" w:rsidR="00F45AA9" w:rsidRPr="009B2103" w:rsidRDefault="00F45AA9" w:rsidP="00F45AA9">
      <w:pPr>
        <w:ind w:left="2975" w:firstLine="565"/>
        <w:jc w:val="center"/>
        <w:rPr>
          <w:bCs/>
          <w:sz w:val="22"/>
          <w:szCs w:val="22"/>
        </w:rPr>
      </w:pPr>
    </w:p>
    <w:p w14:paraId="58A0631D" w14:textId="77777777" w:rsidR="00F45AA9" w:rsidRPr="009B2103" w:rsidRDefault="00F45AA9" w:rsidP="00F45AA9">
      <w:pPr>
        <w:ind w:left="2975" w:firstLine="565"/>
        <w:jc w:val="center"/>
        <w:rPr>
          <w:bCs/>
          <w:sz w:val="22"/>
          <w:szCs w:val="22"/>
        </w:rPr>
      </w:pPr>
    </w:p>
    <w:p w14:paraId="1C0732BE" w14:textId="77777777" w:rsidR="00F45AA9" w:rsidRPr="009B2103" w:rsidRDefault="00F45AA9" w:rsidP="00F45AA9">
      <w:pPr>
        <w:ind w:left="2975" w:firstLine="565"/>
        <w:jc w:val="center"/>
        <w:rPr>
          <w:bCs/>
          <w:sz w:val="22"/>
          <w:szCs w:val="22"/>
        </w:rPr>
      </w:pPr>
    </w:p>
    <w:p w14:paraId="5B326961" w14:textId="77777777" w:rsidR="00F45AA9" w:rsidRPr="009B2103" w:rsidRDefault="00F45AA9" w:rsidP="00F45AA9">
      <w:pPr>
        <w:ind w:left="2975" w:firstLine="565"/>
        <w:jc w:val="center"/>
        <w:rPr>
          <w:bCs/>
          <w:sz w:val="22"/>
          <w:szCs w:val="22"/>
        </w:rPr>
      </w:pPr>
    </w:p>
    <w:p w14:paraId="38019D95" w14:textId="77777777" w:rsidR="00F45AA9" w:rsidRPr="009B2103" w:rsidRDefault="00F45AA9" w:rsidP="00F45AA9">
      <w:pPr>
        <w:ind w:left="2975" w:firstLine="565"/>
        <w:jc w:val="center"/>
        <w:rPr>
          <w:bCs/>
          <w:sz w:val="22"/>
          <w:szCs w:val="22"/>
        </w:rPr>
      </w:pPr>
    </w:p>
    <w:p w14:paraId="310733D2" w14:textId="77777777" w:rsidR="00F45AA9" w:rsidRPr="009B2103" w:rsidRDefault="00F45AA9" w:rsidP="00F45AA9">
      <w:pPr>
        <w:ind w:left="2975" w:firstLine="565"/>
        <w:jc w:val="center"/>
        <w:rPr>
          <w:bCs/>
          <w:sz w:val="22"/>
          <w:szCs w:val="22"/>
        </w:rPr>
      </w:pPr>
    </w:p>
    <w:p w14:paraId="7C5BDF32" w14:textId="77777777" w:rsidR="00F45AA9" w:rsidRPr="009B2103" w:rsidRDefault="00F45AA9" w:rsidP="00F45AA9">
      <w:pPr>
        <w:ind w:left="2975" w:firstLine="565"/>
        <w:jc w:val="center"/>
        <w:rPr>
          <w:bCs/>
          <w:sz w:val="22"/>
          <w:szCs w:val="22"/>
        </w:rPr>
      </w:pPr>
    </w:p>
    <w:p w14:paraId="6B8E6E2F" w14:textId="77777777" w:rsidR="00F45AA9" w:rsidRPr="009B2103" w:rsidRDefault="00F45AA9" w:rsidP="00F45AA9">
      <w:pPr>
        <w:ind w:left="2975" w:firstLine="565"/>
        <w:jc w:val="center"/>
        <w:rPr>
          <w:bCs/>
          <w:sz w:val="22"/>
          <w:szCs w:val="22"/>
        </w:rPr>
      </w:pPr>
    </w:p>
    <w:p w14:paraId="5225E600" w14:textId="77777777" w:rsidR="00F45AA9" w:rsidRPr="009B2103" w:rsidRDefault="00F45AA9" w:rsidP="00F45AA9">
      <w:pPr>
        <w:ind w:left="2975" w:firstLine="565"/>
        <w:jc w:val="center"/>
        <w:rPr>
          <w:bCs/>
          <w:sz w:val="22"/>
          <w:szCs w:val="22"/>
        </w:rPr>
      </w:pPr>
    </w:p>
    <w:p w14:paraId="12F5819E" w14:textId="77777777" w:rsidR="00F45AA9" w:rsidRPr="009B2103" w:rsidRDefault="00F45AA9" w:rsidP="00F45AA9">
      <w:pPr>
        <w:ind w:left="2975" w:firstLine="565"/>
        <w:jc w:val="center"/>
        <w:rPr>
          <w:bCs/>
          <w:sz w:val="22"/>
          <w:szCs w:val="22"/>
        </w:rPr>
      </w:pPr>
    </w:p>
    <w:p w14:paraId="6F7A4849" w14:textId="77777777" w:rsidR="00F45AA9" w:rsidRPr="009B2103" w:rsidRDefault="00F45AA9" w:rsidP="00F45AA9">
      <w:pPr>
        <w:ind w:left="2975" w:firstLine="565"/>
        <w:jc w:val="center"/>
        <w:rPr>
          <w:bCs/>
          <w:sz w:val="22"/>
          <w:szCs w:val="22"/>
        </w:rPr>
      </w:pPr>
    </w:p>
    <w:p w14:paraId="41341A12" w14:textId="77777777" w:rsidR="00F45AA9" w:rsidRPr="009B2103" w:rsidRDefault="00F45AA9" w:rsidP="00F45AA9">
      <w:pPr>
        <w:ind w:left="2975" w:firstLine="565"/>
        <w:jc w:val="center"/>
        <w:rPr>
          <w:bCs/>
          <w:sz w:val="22"/>
          <w:szCs w:val="22"/>
        </w:rPr>
      </w:pPr>
    </w:p>
    <w:p w14:paraId="06D900A1" w14:textId="77777777" w:rsidR="00F45AA9" w:rsidRPr="009B2103" w:rsidRDefault="00F45AA9" w:rsidP="00F45AA9">
      <w:pPr>
        <w:ind w:left="2975" w:firstLine="565"/>
        <w:jc w:val="center"/>
        <w:rPr>
          <w:bCs/>
          <w:sz w:val="22"/>
          <w:szCs w:val="22"/>
        </w:rPr>
      </w:pPr>
    </w:p>
    <w:p w14:paraId="4DF9DD08" w14:textId="77777777" w:rsidR="00F45AA9" w:rsidRPr="009B2103" w:rsidRDefault="00F45AA9" w:rsidP="00F45AA9">
      <w:pPr>
        <w:ind w:left="2975" w:firstLine="565"/>
        <w:jc w:val="center"/>
        <w:rPr>
          <w:bCs/>
          <w:sz w:val="22"/>
          <w:szCs w:val="22"/>
        </w:rPr>
      </w:pPr>
    </w:p>
    <w:p w14:paraId="05A14CC2" w14:textId="609EA941" w:rsidR="00F45AA9" w:rsidRPr="009B2103" w:rsidRDefault="00F45AA9" w:rsidP="00F45AA9">
      <w:pPr>
        <w:ind w:left="2975" w:firstLine="565"/>
        <w:jc w:val="center"/>
        <w:rPr>
          <w:bCs/>
          <w:sz w:val="22"/>
          <w:szCs w:val="22"/>
        </w:rPr>
      </w:pPr>
    </w:p>
    <w:p w14:paraId="41CFFA21" w14:textId="77777777" w:rsidR="00AB53C3" w:rsidRPr="009B2103" w:rsidRDefault="00AB53C3" w:rsidP="00F45AA9">
      <w:pPr>
        <w:ind w:left="2975" w:firstLine="565"/>
        <w:jc w:val="center"/>
        <w:rPr>
          <w:bCs/>
          <w:sz w:val="22"/>
          <w:szCs w:val="22"/>
        </w:rPr>
      </w:pPr>
    </w:p>
    <w:p w14:paraId="180A6195" w14:textId="77777777" w:rsidR="00F45AA9" w:rsidRPr="009B2103" w:rsidRDefault="00F45AA9" w:rsidP="00F45AA9">
      <w:pPr>
        <w:ind w:left="2975" w:firstLine="565"/>
        <w:jc w:val="center"/>
        <w:rPr>
          <w:bCs/>
          <w:sz w:val="22"/>
          <w:szCs w:val="22"/>
        </w:rPr>
      </w:pPr>
    </w:p>
    <w:p w14:paraId="0686345B" w14:textId="77777777" w:rsidR="00F45AA9" w:rsidRPr="009B2103" w:rsidRDefault="00F45AA9" w:rsidP="00F45AA9">
      <w:pPr>
        <w:pStyle w:val="Nadpis1"/>
        <w:spacing w:before="0" w:after="0"/>
        <w:ind w:left="720" w:hanging="720"/>
        <w:rPr>
          <w:rFonts w:ascii="Times New Roman" w:hAnsi="Times New Roman" w:cs="Times New Roman"/>
          <w:color w:val="FF0000"/>
          <w:sz w:val="22"/>
          <w:szCs w:val="22"/>
        </w:rPr>
      </w:pPr>
      <w:bookmarkStart w:id="17" w:name="_Toc86999173"/>
      <w:bookmarkStart w:id="18" w:name="_Toc122592870"/>
      <w:r w:rsidRPr="009B2103">
        <w:rPr>
          <w:rFonts w:ascii="Times New Roman" w:hAnsi="Times New Roman" w:cs="Times New Roman"/>
          <w:b w:val="0"/>
          <w:bCs w:val="0"/>
          <w:sz w:val="22"/>
          <w:szCs w:val="22"/>
        </w:rPr>
        <w:lastRenderedPageBreak/>
        <w:t>Príloha č. 3 zmluvy</w:t>
      </w:r>
      <w:bookmarkEnd w:id="17"/>
      <w:bookmarkEnd w:id="18"/>
    </w:p>
    <w:p w14:paraId="65933E0E" w14:textId="77777777" w:rsidR="00F45AA9" w:rsidRPr="009B2103" w:rsidRDefault="00F45AA9" w:rsidP="00F45AA9">
      <w:pPr>
        <w:pStyle w:val="Nadpis1"/>
        <w:spacing w:before="0" w:after="0"/>
        <w:ind w:left="0"/>
        <w:jc w:val="center"/>
        <w:rPr>
          <w:rFonts w:ascii="Times New Roman" w:hAnsi="Times New Roman" w:cs="Times New Roman"/>
          <w:sz w:val="22"/>
          <w:szCs w:val="22"/>
        </w:rPr>
      </w:pPr>
    </w:p>
    <w:p w14:paraId="3BF3C9EC" w14:textId="77777777" w:rsidR="002F1837" w:rsidRPr="009B2103" w:rsidRDefault="002F1837" w:rsidP="002F1837">
      <w:pPr>
        <w:pStyle w:val="Nadpis1"/>
        <w:spacing w:before="0" w:after="0"/>
        <w:ind w:left="0"/>
        <w:jc w:val="center"/>
        <w:rPr>
          <w:rFonts w:ascii="Times New Roman" w:hAnsi="Times New Roman" w:cs="Times New Roman"/>
          <w:sz w:val="22"/>
          <w:szCs w:val="22"/>
        </w:rPr>
      </w:pPr>
      <w:bookmarkStart w:id="19" w:name="_Toc86999174"/>
      <w:bookmarkStart w:id="20" w:name="_Toc108776019"/>
      <w:bookmarkStart w:id="21" w:name="_Toc122592871"/>
      <w:r w:rsidRPr="009B2103">
        <w:rPr>
          <w:rFonts w:ascii="Times New Roman" w:hAnsi="Times New Roman" w:cs="Times New Roman"/>
          <w:sz w:val="22"/>
          <w:szCs w:val="22"/>
        </w:rPr>
        <w:t>ZOZNAM  „Iných osôb“</w:t>
      </w:r>
      <w:bookmarkEnd w:id="19"/>
      <w:bookmarkEnd w:id="20"/>
      <w:bookmarkEnd w:id="21"/>
    </w:p>
    <w:p w14:paraId="12963130" w14:textId="77777777" w:rsidR="002F1837" w:rsidRPr="009B2103" w:rsidRDefault="002F1837" w:rsidP="002F1837">
      <w:pPr>
        <w:pStyle w:val="Nadpis1"/>
        <w:spacing w:before="0" w:after="0"/>
        <w:ind w:left="720" w:hanging="720"/>
        <w:jc w:val="center"/>
        <w:rPr>
          <w:rFonts w:ascii="Times New Roman" w:hAnsi="Times New Roman" w:cs="Times New Roman"/>
          <w:sz w:val="22"/>
          <w:szCs w:val="22"/>
        </w:rPr>
      </w:pPr>
      <w:bookmarkStart w:id="22" w:name="_Toc86999175"/>
      <w:bookmarkStart w:id="23" w:name="_Toc108776020"/>
      <w:bookmarkStart w:id="24" w:name="_Toc122592872"/>
      <w:r w:rsidRPr="009B2103">
        <w:rPr>
          <w:rFonts w:ascii="Times New Roman" w:hAnsi="Times New Roman" w:cs="Times New Roman"/>
          <w:sz w:val="22"/>
          <w:szCs w:val="22"/>
        </w:rPr>
        <w:t>ktoré poskytujú zdroje alebo kapacity Zhotoviteľovi počas platnosti tejto Zmluvy</w:t>
      </w:r>
      <w:bookmarkEnd w:id="22"/>
      <w:bookmarkEnd w:id="23"/>
      <w:bookmarkEnd w:id="24"/>
    </w:p>
    <w:p w14:paraId="26E9B8BC" w14:textId="77777777" w:rsidR="002F1837" w:rsidRPr="009B2103" w:rsidRDefault="002F1837" w:rsidP="002F1837">
      <w:pPr>
        <w:rPr>
          <w:sz w:val="22"/>
          <w:szCs w:val="22"/>
        </w:rPr>
      </w:pPr>
    </w:p>
    <w:p w14:paraId="6F60C3E9" w14:textId="77777777" w:rsidR="002F1837" w:rsidRPr="009B2103" w:rsidRDefault="002F1837" w:rsidP="002F1837">
      <w:pPr>
        <w:jc w:val="both"/>
        <w:rPr>
          <w:sz w:val="22"/>
          <w:szCs w:val="22"/>
        </w:rPr>
      </w:pPr>
      <w:r w:rsidRPr="009B2103">
        <w:rPr>
          <w:sz w:val="22"/>
          <w:szCs w:val="22"/>
        </w:rPr>
        <w:t>(ktorými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6E48A3A6" w14:textId="77777777" w:rsidR="002F1837" w:rsidRPr="009B2103" w:rsidRDefault="002F1837" w:rsidP="002F1837">
      <w:pPr>
        <w:jc w:val="both"/>
        <w:rPr>
          <w:sz w:val="22"/>
          <w:szCs w:val="22"/>
        </w:rPr>
      </w:pPr>
      <w:r w:rsidRPr="009B2103">
        <w:rPr>
          <w:sz w:val="22"/>
          <w:szCs w:val="22"/>
        </w:rPr>
        <w:t> </w:t>
      </w:r>
    </w:p>
    <w:p w14:paraId="73BB079F" w14:textId="77777777" w:rsidR="002F1837" w:rsidRPr="009B2103" w:rsidRDefault="002F1837" w:rsidP="002F1837">
      <w:pPr>
        <w:rPr>
          <w:sz w:val="22"/>
          <w:szCs w:val="22"/>
        </w:rPr>
      </w:pPr>
      <w:r w:rsidRPr="009B2103">
        <w:rPr>
          <w:sz w:val="22"/>
          <w:szCs w:val="22"/>
        </w:rPr>
        <w:t xml:space="preserve">A) „ Iná osoba“ v kontexte § 33 ods. 2 zákona č. 343/2015 Z.z. </w:t>
      </w:r>
    </w:p>
    <w:p w14:paraId="69204363" w14:textId="77777777" w:rsidR="002F1837" w:rsidRPr="009B2103" w:rsidRDefault="002F1837" w:rsidP="002F1837">
      <w:pPr>
        <w:rPr>
          <w:sz w:val="22"/>
          <w:szCs w:val="22"/>
        </w:rPr>
      </w:pPr>
      <w:r w:rsidRPr="009B2103">
        <w:rPr>
          <w:sz w:val="22"/>
          <w:szCs w:val="22"/>
        </w:rPr>
        <w:t>(zdroje týkajúce sa podmienok účasti v zmysle § 33 ods. 1 písm. c) ZVO)</w:t>
      </w:r>
    </w:p>
    <w:p w14:paraId="15C62B12" w14:textId="77777777" w:rsidR="002F1837" w:rsidRPr="009B2103" w:rsidRDefault="002F1837" w:rsidP="002F1837">
      <w:pPr>
        <w:ind w:firstLine="708"/>
        <w:rPr>
          <w:sz w:val="22"/>
          <w:szCs w:val="22"/>
        </w:rPr>
      </w:pPr>
      <w:r w:rsidRPr="009B2103">
        <w:rPr>
          <w:b/>
          <w:bCs/>
          <w:i/>
          <w:iCs/>
          <w:sz w:val="22"/>
          <w:szCs w:val="22"/>
        </w:rPr>
        <w:t> </w:t>
      </w:r>
    </w:p>
    <w:tbl>
      <w:tblPr>
        <w:tblW w:w="5000" w:type="pct"/>
        <w:tblCellMar>
          <w:left w:w="0" w:type="dxa"/>
          <w:right w:w="0" w:type="dxa"/>
        </w:tblCellMar>
        <w:tblLook w:val="04A0" w:firstRow="1" w:lastRow="0" w:firstColumn="1" w:lastColumn="0" w:noHBand="0" w:noVBand="1"/>
      </w:tblPr>
      <w:tblGrid>
        <w:gridCol w:w="473"/>
        <w:gridCol w:w="1359"/>
        <w:gridCol w:w="1385"/>
        <w:gridCol w:w="1351"/>
        <w:gridCol w:w="1561"/>
        <w:gridCol w:w="930"/>
        <w:gridCol w:w="1672"/>
        <w:gridCol w:w="1351"/>
      </w:tblGrid>
      <w:tr w:rsidR="002F1837" w:rsidRPr="009B2103" w14:paraId="77C59339" w14:textId="77777777" w:rsidTr="00386105">
        <w:trPr>
          <w:trHeight w:val="567"/>
        </w:trPr>
        <w:tc>
          <w:tcPr>
            <w:tcW w:w="235"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E6F1FE9" w14:textId="77777777" w:rsidR="002F1837" w:rsidRPr="009B2103" w:rsidRDefault="002F1837" w:rsidP="00386105">
            <w:pPr>
              <w:rPr>
                <w:b/>
                <w:bCs/>
                <w:sz w:val="22"/>
                <w:szCs w:val="22"/>
              </w:rPr>
            </w:pPr>
            <w:r w:rsidRPr="009B2103">
              <w:rPr>
                <w:b/>
                <w:bCs/>
                <w:sz w:val="22"/>
                <w:szCs w:val="22"/>
              </w:rPr>
              <w:t xml:space="preserve">P. č. </w:t>
            </w:r>
          </w:p>
        </w:tc>
        <w:tc>
          <w:tcPr>
            <w:tcW w:w="6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8282DB3" w14:textId="77777777" w:rsidR="002F1837" w:rsidRPr="009B2103" w:rsidRDefault="002F1837" w:rsidP="00386105">
            <w:pPr>
              <w:rPr>
                <w:b/>
                <w:bCs/>
                <w:sz w:val="22"/>
                <w:szCs w:val="22"/>
              </w:rPr>
            </w:pPr>
            <w:r w:rsidRPr="009B2103">
              <w:rPr>
                <w:b/>
                <w:bCs/>
                <w:sz w:val="22"/>
                <w:szCs w:val="22"/>
              </w:rPr>
              <w:t>Názov, Sídlo</w:t>
            </w:r>
          </w:p>
          <w:p w14:paraId="786DEFD6" w14:textId="77777777" w:rsidR="002F1837" w:rsidRPr="009B2103" w:rsidRDefault="002F1837" w:rsidP="00386105">
            <w:pPr>
              <w:rPr>
                <w:b/>
                <w:bCs/>
                <w:sz w:val="22"/>
                <w:szCs w:val="22"/>
              </w:rPr>
            </w:pPr>
            <w:r w:rsidRPr="009B2103">
              <w:rPr>
                <w:b/>
                <w:bCs/>
                <w:sz w:val="22"/>
                <w:szCs w:val="22"/>
              </w:rPr>
              <w:t>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C96CD58" w14:textId="77777777" w:rsidR="002F1837" w:rsidRPr="009B2103" w:rsidRDefault="002F1837" w:rsidP="00386105">
            <w:pPr>
              <w:rPr>
                <w:b/>
                <w:bCs/>
                <w:sz w:val="22"/>
                <w:szCs w:val="22"/>
              </w:rPr>
            </w:pPr>
            <w:r w:rsidRPr="009B2103">
              <w:rPr>
                <w:b/>
                <w:bCs/>
                <w:sz w:val="22"/>
                <w:szCs w:val="22"/>
              </w:rPr>
              <w:t>Meno a priezvisko osoby oprávnenej konať za „inú osobu“</w:t>
            </w:r>
          </w:p>
        </w:tc>
        <w:tc>
          <w:tcPr>
            <w:tcW w:w="6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0507253" w14:textId="77777777" w:rsidR="002F1837" w:rsidRPr="009B2103" w:rsidRDefault="002F1837" w:rsidP="00386105">
            <w:pPr>
              <w:rPr>
                <w:b/>
                <w:bCs/>
                <w:sz w:val="22"/>
                <w:szCs w:val="22"/>
              </w:rPr>
            </w:pPr>
            <w:r w:rsidRPr="009B2103">
              <w:rPr>
                <w:b/>
                <w:bCs/>
                <w:sz w:val="22"/>
                <w:szCs w:val="22"/>
              </w:rPr>
              <w:t xml:space="preserve">Dátum narodenia osoby oprávnenej konať za „inú osobu“ </w:t>
            </w:r>
          </w:p>
        </w:tc>
        <w:tc>
          <w:tcPr>
            <w:tcW w:w="7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93EAD53" w14:textId="77777777" w:rsidR="002F1837" w:rsidRPr="009B2103" w:rsidRDefault="002F1837" w:rsidP="00386105">
            <w:pPr>
              <w:rPr>
                <w:b/>
                <w:bCs/>
                <w:sz w:val="22"/>
                <w:szCs w:val="22"/>
              </w:rPr>
            </w:pPr>
            <w:r w:rsidRPr="009B2103">
              <w:rPr>
                <w:b/>
                <w:bCs/>
                <w:sz w:val="22"/>
                <w:szCs w:val="22"/>
              </w:rPr>
              <w:t>Adresa pobytu osoby oprávnenej konať za „inú osobu“</w:t>
            </w:r>
          </w:p>
        </w:tc>
        <w:tc>
          <w:tcPr>
            <w:tcW w:w="46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48C1475" w14:textId="77777777" w:rsidR="002F1837" w:rsidRPr="009B2103" w:rsidRDefault="002F1837" w:rsidP="00386105">
            <w:pPr>
              <w:rPr>
                <w:b/>
                <w:bCs/>
                <w:sz w:val="22"/>
                <w:szCs w:val="22"/>
              </w:rPr>
            </w:pPr>
            <w:r w:rsidRPr="009B2103">
              <w:rPr>
                <w:b/>
                <w:bCs/>
                <w:sz w:val="22"/>
                <w:szCs w:val="22"/>
              </w:rPr>
              <w:t>IČO</w:t>
            </w:r>
          </w:p>
        </w:tc>
        <w:tc>
          <w:tcPr>
            <w:tcW w:w="82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CF99508" w14:textId="77777777" w:rsidR="002F1837" w:rsidRPr="009B2103" w:rsidRDefault="002F1837" w:rsidP="00386105">
            <w:pPr>
              <w:rPr>
                <w:b/>
                <w:bCs/>
                <w:sz w:val="22"/>
                <w:szCs w:val="22"/>
              </w:rPr>
            </w:pPr>
            <w:r w:rsidRPr="009B2103">
              <w:rPr>
                <w:b/>
                <w:bCs/>
                <w:sz w:val="22"/>
                <w:szCs w:val="22"/>
              </w:rPr>
              <w:t>Predmet záväzku „inej osoby“</w:t>
            </w:r>
          </w:p>
        </w:tc>
        <w:tc>
          <w:tcPr>
            <w:tcW w:w="67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DD74D83" w14:textId="77777777" w:rsidR="002F1837" w:rsidRPr="009B2103" w:rsidRDefault="002F1837" w:rsidP="00386105">
            <w:pPr>
              <w:rPr>
                <w:b/>
                <w:bCs/>
                <w:sz w:val="22"/>
                <w:szCs w:val="22"/>
              </w:rPr>
            </w:pPr>
            <w:r w:rsidRPr="009B2103">
              <w:rPr>
                <w:b/>
                <w:bCs/>
                <w:sz w:val="22"/>
                <w:szCs w:val="22"/>
              </w:rPr>
              <w:t>Rozsah záväzku „inej osoby“</w:t>
            </w:r>
          </w:p>
        </w:tc>
      </w:tr>
      <w:tr w:rsidR="002F1837" w:rsidRPr="009B2103" w14:paraId="40A2FE74" w14:textId="77777777" w:rsidTr="00386105">
        <w:trPr>
          <w:trHeight w:val="567"/>
        </w:trPr>
        <w:tc>
          <w:tcPr>
            <w:tcW w:w="23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1ADDCA1" w14:textId="77777777" w:rsidR="002F1837" w:rsidRPr="009B2103" w:rsidRDefault="002F1837" w:rsidP="00386105">
            <w:pPr>
              <w:rPr>
                <w:sz w:val="22"/>
                <w:szCs w:val="22"/>
              </w:rPr>
            </w:pPr>
            <w:r w:rsidRPr="009B2103">
              <w:rPr>
                <w:b/>
                <w:bCs/>
                <w:sz w:val="22"/>
                <w:szCs w:val="22"/>
              </w:rPr>
              <w:t> </w:t>
            </w:r>
          </w:p>
        </w:tc>
        <w:tc>
          <w:tcPr>
            <w:tcW w:w="6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5F5EE1F" w14:textId="77777777" w:rsidR="002F1837" w:rsidRPr="009B2103" w:rsidRDefault="002F1837" w:rsidP="00386105">
            <w:pPr>
              <w:rPr>
                <w:sz w:val="22"/>
                <w:szCs w:val="22"/>
              </w:rPr>
            </w:pPr>
            <w:r w:rsidRPr="009B2103">
              <w:rPr>
                <w:b/>
                <w:bCs/>
                <w:sz w:val="22"/>
                <w:szCs w:val="22"/>
              </w:rPr>
              <w:t> </w:t>
            </w:r>
          </w:p>
        </w:tc>
        <w:tc>
          <w:tcPr>
            <w:tcW w:w="68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6BCE8D0" w14:textId="77777777" w:rsidR="002F1837" w:rsidRPr="009B2103" w:rsidRDefault="002F1837" w:rsidP="00386105">
            <w:pPr>
              <w:rPr>
                <w:sz w:val="22"/>
                <w:szCs w:val="22"/>
              </w:rPr>
            </w:pPr>
            <w:r w:rsidRPr="009B2103">
              <w:rPr>
                <w:b/>
                <w:bCs/>
                <w:sz w:val="22"/>
                <w:szCs w:val="22"/>
              </w:rPr>
              <w:t> </w:t>
            </w:r>
          </w:p>
        </w:tc>
        <w:tc>
          <w:tcPr>
            <w:tcW w:w="67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83C4D55" w14:textId="77777777" w:rsidR="002F1837" w:rsidRPr="009B2103" w:rsidRDefault="002F1837" w:rsidP="00386105">
            <w:pPr>
              <w:rPr>
                <w:sz w:val="22"/>
                <w:szCs w:val="22"/>
              </w:rPr>
            </w:pPr>
            <w:r w:rsidRPr="009B2103">
              <w:rPr>
                <w:b/>
                <w:bCs/>
                <w:sz w:val="22"/>
                <w:szCs w:val="22"/>
              </w:rPr>
              <w:t> </w:t>
            </w:r>
          </w:p>
        </w:tc>
        <w:tc>
          <w:tcPr>
            <w:tcW w:w="7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C6F5A39" w14:textId="77777777" w:rsidR="002F1837" w:rsidRPr="009B2103" w:rsidRDefault="002F1837" w:rsidP="00386105">
            <w:pPr>
              <w:rPr>
                <w:sz w:val="22"/>
                <w:szCs w:val="22"/>
              </w:rPr>
            </w:pPr>
            <w:r w:rsidRPr="009B2103">
              <w:rPr>
                <w:b/>
                <w:bCs/>
                <w:sz w:val="22"/>
                <w:szCs w:val="22"/>
              </w:rPr>
              <w:t> </w:t>
            </w:r>
          </w:p>
        </w:tc>
        <w:tc>
          <w:tcPr>
            <w:tcW w:w="46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E4F3DB" w14:textId="77777777" w:rsidR="002F1837" w:rsidRPr="009B2103" w:rsidRDefault="002F1837" w:rsidP="00386105">
            <w:pPr>
              <w:rPr>
                <w:sz w:val="22"/>
                <w:szCs w:val="22"/>
              </w:rPr>
            </w:pPr>
            <w:r w:rsidRPr="009B2103">
              <w:rPr>
                <w:b/>
                <w:bCs/>
                <w:sz w:val="22"/>
                <w:szCs w:val="22"/>
              </w:rPr>
              <w:t> </w:t>
            </w:r>
          </w:p>
        </w:tc>
        <w:tc>
          <w:tcPr>
            <w:tcW w:w="8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86BE669" w14:textId="77777777" w:rsidR="002F1837" w:rsidRPr="009B2103" w:rsidRDefault="002F1837" w:rsidP="00386105">
            <w:pPr>
              <w:rPr>
                <w:sz w:val="22"/>
                <w:szCs w:val="22"/>
              </w:rPr>
            </w:pPr>
            <w:r w:rsidRPr="009B2103">
              <w:rPr>
                <w:b/>
                <w:bCs/>
                <w:sz w:val="22"/>
                <w:szCs w:val="22"/>
              </w:rPr>
              <w:t> </w:t>
            </w:r>
          </w:p>
        </w:tc>
        <w:tc>
          <w:tcPr>
            <w:tcW w:w="67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73196C" w14:textId="77777777" w:rsidR="002F1837" w:rsidRPr="009B2103" w:rsidRDefault="002F1837" w:rsidP="00386105">
            <w:pPr>
              <w:rPr>
                <w:sz w:val="22"/>
                <w:szCs w:val="22"/>
              </w:rPr>
            </w:pPr>
            <w:r w:rsidRPr="009B2103">
              <w:rPr>
                <w:b/>
                <w:bCs/>
                <w:sz w:val="22"/>
                <w:szCs w:val="22"/>
              </w:rPr>
              <w:t> </w:t>
            </w:r>
          </w:p>
        </w:tc>
      </w:tr>
    </w:tbl>
    <w:p w14:paraId="48088726" w14:textId="77777777" w:rsidR="002F1837" w:rsidRPr="009B2103" w:rsidRDefault="002F1837" w:rsidP="002F1837">
      <w:pPr>
        <w:rPr>
          <w:b/>
          <w:bCs/>
          <w:i/>
          <w:iCs/>
          <w:sz w:val="22"/>
          <w:szCs w:val="22"/>
        </w:rPr>
      </w:pPr>
    </w:p>
    <w:p w14:paraId="0A35A2F0" w14:textId="77777777" w:rsidR="002F1837" w:rsidRPr="009B2103" w:rsidRDefault="002F1837" w:rsidP="002F1837">
      <w:pPr>
        <w:rPr>
          <w:sz w:val="22"/>
          <w:szCs w:val="22"/>
        </w:rPr>
      </w:pPr>
      <w:r w:rsidRPr="009B2103">
        <w:rPr>
          <w:b/>
          <w:bCs/>
          <w:i/>
          <w:iCs/>
          <w:sz w:val="22"/>
          <w:szCs w:val="22"/>
        </w:rPr>
        <w:t xml:space="preserve">Poznámka: </w:t>
      </w:r>
      <w:r w:rsidRPr="009B2103">
        <w:rPr>
          <w:i/>
          <w:iCs/>
          <w:sz w:val="22"/>
          <w:szCs w:val="22"/>
        </w:rPr>
        <w:t>v prípade potreby je možné počet riadkov zvýšiť.</w:t>
      </w:r>
    </w:p>
    <w:p w14:paraId="46B87467" w14:textId="77777777" w:rsidR="002F1837" w:rsidRPr="009B2103" w:rsidRDefault="002F1837" w:rsidP="002F1837">
      <w:pPr>
        <w:ind w:firstLine="708"/>
        <w:rPr>
          <w:sz w:val="22"/>
          <w:szCs w:val="22"/>
        </w:rPr>
      </w:pPr>
      <w:r w:rsidRPr="009B2103">
        <w:rPr>
          <w:b/>
          <w:bCs/>
          <w:sz w:val="22"/>
          <w:szCs w:val="22"/>
        </w:rPr>
        <w:t> </w:t>
      </w:r>
    </w:p>
    <w:p w14:paraId="2D567B7F" w14:textId="77777777" w:rsidR="002F1837" w:rsidRPr="009B2103" w:rsidRDefault="002F1837" w:rsidP="002F1837">
      <w:pPr>
        <w:rPr>
          <w:sz w:val="22"/>
          <w:szCs w:val="22"/>
        </w:rPr>
      </w:pPr>
      <w:r w:rsidRPr="009B2103">
        <w:rPr>
          <w:sz w:val="22"/>
          <w:szCs w:val="22"/>
        </w:rPr>
        <w:t xml:space="preserve">B) „ Iná osoba“ v kontexte § 34 ods. 3 zákona č. 343/2015 Z.z. </w:t>
      </w:r>
    </w:p>
    <w:p w14:paraId="69CC7613" w14:textId="77777777" w:rsidR="002F1837" w:rsidRPr="009B2103" w:rsidRDefault="002F1837" w:rsidP="002F1837">
      <w:pPr>
        <w:rPr>
          <w:sz w:val="22"/>
          <w:szCs w:val="22"/>
        </w:rPr>
      </w:pPr>
      <w:r w:rsidRPr="009B2103">
        <w:rPr>
          <w:sz w:val="22"/>
          <w:szCs w:val="22"/>
        </w:rPr>
        <w:t>(kapacity týkajúce sa podmienok účasti v zmysle § 34 ods. 1 písm. b), d), g) a h) ZVO)</w:t>
      </w:r>
    </w:p>
    <w:p w14:paraId="63DAA6EB" w14:textId="77777777" w:rsidR="002F1837" w:rsidRPr="009B2103" w:rsidRDefault="002F1837" w:rsidP="002F1837">
      <w:pPr>
        <w:ind w:firstLine="708"/>
        <w:rPr>
          <w:sz w:val="22"/>
          <w:szCs w:val="22"/>
        </w:rPr>
      </w:pPr>
      <w:r w:rsidRPr="009B2103">
        <w:rPr>
          <w:b/>
          <w:bCs/>
          <w:i/>
          <w:iCs/>
          <w:sz w:val="22"/>
          <w:szCs w:val="22"/>
        </w:rPr>
        <w:t> </w:t>
      </w:r>
    </w:p>
    <w:tbl>
      <w:tblPr>
        <w:tblW w:w="5000" w:type="pct"/>
        <w:tblCellMar>
          <w:left w:w="0" w:type="dxa"/>
          <w:right w:w="0" w:type="dxa"/>
        </w:tblCellMar>
        <w:tblLook w:val="04A0" w:firstRow="1" w:lastRow="0" w:firstColumn="1" w:lastColumn="0" w:noHBand="0" w:noVBand="1"/>
      </w:tblPr>
      <w:tblGrid>
        <w:gridCol w:w="406"/>
        <w:gridCol w:w="1213"/>
        <w:gridCol w:w="2111"/>
        <w:gridCol w:w="1280"/>
        <w:gridCol w:w="1434"/>
        <w:gridCol w:w="809"/>
        <w:gridCol w:w="1593"/>
        <w:gridCol w:w="1236"/>
      </w:tblGrid>
      <w:tr w:rsidR="002F1837" w:rsidRPr="009B2103" w14:paraId="5EDBEC95" w14:textId="77777777" w:rsidTr="00386105">
        <w:trPr>
          <w:trHeight w:val="567"/>
        </w:trPr>
        <w:tc>
          <w:tcPr>
            <w:tcW w:w="23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642746A" w14:textId="77777777" w:rsidR="002F1837" w:rsidRPr="009B2103" w:rsidRDefault="002F1837" w:rsidP="00386105">
            <w:pPr>
              <w:rPr>
                <w:b/>
                <w:bCs/>
                <w:sz w:val="22"/>
                <w:szCs w:val="22"/>
              </w:rPr>
            </w:pPr>
            <w:r w:rsidRPr="009B2103">
              <w:rPr>
                <w:b/>
                <w:bCs/>
                <w:sz w:val="22"/>
                <w:szCs w:val="22"/>
              </w:rPr>
              <w:t xml:space="preserve">P. č.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E78E7B0" w14:textId="77777777" w:rsidR="002F1837" w:rsidRPr="009B2103" w:rsidRDefault="002F1837" w:rsidP="00386105">
            <w:pPr>
              <w:rPr>
                <w:b/>
                <w:bCs/>
                <w:sz w:val="22"/>
                <w:szCs w:val="22"/>
              </w:rPr>
            </w:pPr>
            <w:r w:rsidRPr="009B2103">
              <w:rPr>
                <w:b/>
                <w:bCs/>
                <w:sz w:val="22"/>
                <w:szCs w:val="22"/>
              </w:rPr>
              <w:t>Názov, Sídlo</w:t>
            </w:r>
          </w:p>
          <w:p w14:paraId="0F5D3B55" w14:textId="77777777" w:rsidR="002F1837" w:rsidRPr="009B2103" w:rsidRDefault="002F1837" w:rsidP="00386105">
            <w:pPr>
              <w:rPr>
                <w:b/>
                <w:bCs/>
                <w:sz w:val="22"/>
                <w:szCs w:val="22"/>
              </w:rPr>
            </w:pPr>
            <w:r w:rsidRPr="009B2103">
              <w:rPr>
                <w:b/>
                <w:bCs/>
                <w:sz w:val="22"/>
                <w:szCs w:val="22"/>
              </w:rPr>
              <w:t> </w:t>
            </w:r>
          </w:p>
        </w:tc>
        <w:tc>
          <w:tcPr>
            <w:tcW w:w="11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6B9F10B" w14:textId="77777777" w:rsidR="002F1837" w:rsidRPr="009B2103" w:rsidRDefault="002F1837" w:rsidP="00386105">
            <w:pPr>
              <w:rPr>
                <w:b/>
                <w:bCs/>
                <w:sz w:val="22"/>
                <w:szCs w:val="22"/>
              </w:rPr>
            </w:pPr>
            <w:r w:rsidRPr="009B2103">
              <w:rPr>
                <w:b/>
                <w:bCs/>
                <w:sz w:val="22"/>
                <w:szCs w:val="22"/>
              </w:rPr>
              <w:t>Meno a priezvisko osoby oprávnenej konať za „inú osobu“</w:t>
            </w:r>
          </w:p>
        </w:tc>
        <w:tc>
          <w:tcPr>
            <w:tcW w:w="22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660D936" w14:textId="77777777" w:rsidR="002F1837" w:rsidRPr="009B2103" w:rsidRDefault="002F1837" w:rsidP="00386105">
            <w:pPr>
              <w:rPr>
                <w:b/>
                <w:bCs/>
                <w:sz w:val="22"/>
                <w:szCs w:val="22"/>
              </w:rPr>
            </w:pPr>
            <w:r w:rsidRPr="009B2103">
              <w:rPr>
                <w:b/>
                <w:bCs/>
                <w:sz w:val="22"/>
                <w:szCs w:val="22"/>
              </w:rPr>
              <w:t xml:space="preserve">Dátum narodenia osoby oprávnenej konať za „inú osobu“ </w:t>
            </w:r>
          </w:p>
        </w:tc>
        <w:tc>
          <w:tcPr>
            <w:tcW w:w="7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C79B884" w14:textId="77777777" w:rsidR="002F1837" w:rsidRPr="009B2103" w:rsidRDefault="002F1837" w:rsidP="00386105">
            <w:pPr>
              <w:rPr>
                <w:b/>
                <w:bCs/>
                <w:sz w:val="22"/>
                <w:szCs w:val="22"/>
              </w:rPr>
            </w:pPr>
            <w:r w:rsidRPr="009B2103">
              <w:rPr>
                <w:b/>
                <w:bCs/>
                <w:sz w:val="22"/>
                <w:szCs w:val="22"/>
              </w:rPr>
              <w:t>Adresa pobytu osoby oprávnenej konať za „inú osobu“</w:t>
            </w:r>
          </w:p>
        </w:tc>
        <w:tc>
          <w:tcPr>
            <w:tcW w:w="46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4A8A03C" w14:textId="77777777" w:rsidR="002F1837" w:rsidRPr="009B2103" w:rsidRDefault="002F1837" w:rsidP="00386105">
            <w:pPr>
              <w:rPr>
                <w:b/>
                <w:bCs/>
                <w:sz w:val="22"/>
                <w:szCs w:val="22"/>
              </w:rPr>
            </w:pPr>
            <w:r w:rsidRPr="009B2103">
              <w:rPr>
                <w:b/>
                <w:bCs/>
                <w:sz w:val="22"/>
                <w:szCs w:val="22"/>
              </w:rPr>
              <w:t>IČO</w:t>
            </w:r>
          </w:p>
        </w:tc>
        <w:tc>
          <w:tcPr>
            <w:tcW w:w="84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417D013" w14:textId="77777777" w:rsidR="002F1837" w:rsidRPr="009B2103" w:rsidRDefault="002F1837" w:rsidP="00386105">
            <w:pPr>
              <w:rPr>
                <w:b/>
                <w:bCs/>
                <w:sz w:val="22"/>
                <w:szCs w:val="22"/>
              </w:rPr>
            </w:pPr>
            <w:r w:rsidRPr="009B2103">
              <w:rPr>
                <w:b/>
                <w:bCs/>
                <w:sz w:val="22"/>
                <w:szCs w:val="22"/>
              </w:rPr>
              <w:t>Predmet záväzku „inej osoby“</w:t>
            </w:r>
          </w:p>
        </w:tc>
        <w:tc>
          <w:tcPr>
            <w:tcW w:w="67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0963E2C" w14:textId="77777777" w:rsidR="002F1837" w:rsidRPr="009B2103" w:rsidRDefault="002F1837" w:rsidP="00386105">
            <w:pPr>
              <w:rPr>
                <w:b/>
                <w:bCs/>
                <w:sz w:val="22"/>
                <w:szCs w:val="22"/>
              </w:rPr>
            </w:pPr>
            <w:r w:rsidRPr="009B2103">
              <w:rPr>
                <w:b/>
                <w:bCs/>
                <w:sz w:val="22"/>
                <w:szCs w:val="22"/>
              </w:rPr>
              <w:t>Rozsah záväzku „inej osoby“</w:t>
            </w:r>
          </w:p>
        </w:tc>
      </w:tr>
      <w:tr w:rsidR="002F1837" w:rsidRPr="009B2103" w14:paraId="17388F23" w14:textId="77777777" w:rsidTr="00386105">
        <w:trPr>
          <w:trHeight w:val="567"/>
        </w:trPr>
        <w:tc>
          <w:tcPr>
            <w:tcW w:w="23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0FFEB9" w14:textId="77777777" w:rsidR="002F1837" w:rsidRPr="009B2103" w:rsidRDefault="002F1837" w:rsidP="00386105">
            <w:pPr>
              <w:rPr>
                <w:sz w:val="22"/>
                <w:szCs w:val="22"/>
              </w:rPr>
            </w:pPr>
          </w:p>
        </w:tc>
        <w:tc>
          <w:tcPr>
            <w:tcW w:w="687" w:type="pct"/>
            <w:tcBorders>
              <w:top w:val="nil"/>
              <w:left w:val="nil"/>
              <w:bottom w:val="single" w:sz="8" w:space="0" w:color="auto"/>
              <w:right w:val="single" w:sz="8" w:space="0" w:color="auto"/>
            </w:tcBorders>
            <w:tcMar>
              <w:top w:w="0" w:type="dxa"/>
              <w:left w:w="108" w:type="dxa"/>
              <w:bottom w:w="0" w:type="dxa"/>
              <w:right w:w="108" w:type="dxa"/>
            </w:tcMar>
          </w:tcPr>
          <w:p w14:paraId="1EABDCF2" w14:textId="77777777" w:rsidR="002F1837" w:rsidRPr="009B2103" w:rsidRDefault="002F1837" w:rsidP="00386105">
            <w:pPr>
              <w:rPr>
                <w:sz w:val="22"/>
                <w:szCs w:val="22"/>
              </w:rPr>
            </w:pPr>
          </w:p>
        </w:tc>
        <w:tc>
          <w:tcPr>
            <w:tcW w:w="1106" w:type="pct"/>
            <w:tcBorders>
              <w:top w:val="nil"/>
              <w:left w:val="nil"/>
              <w:bottom w:val="single" w:sz="8" w:space="0" w:color="auto"/>
              <w:right w:val="single" w:sz="8" w:space="0" w:color="auto"/>
            </w:tcBorders>
            <w:tcMar>
              <w:top w:w="0" w:type="dxa"/>
              <w:left w:w="108" w:type="dxa"/>
              <w:bottom w:w="0" w:type="dxa"/>
              <w:right w:w="108" w:type="dxa"/>
            </w:tcMar>
          </w:tcPr>
          <w:p w14:paraId="4247EC4E" w14:textId="77777777" w:rsidR="002F1837" w:rsidRPr="009B2103" w:rsidRDefault="002F1837" w:rsidP="00386105">
            <w:pPr>
              <w:rPr>
                <w:sz w:val="22"/>
                <w:szCs w:val="22"/>
              </w:rPr>
            </w:pPr>
          </w:p>
        </w:tc>
        <w:tc>
          <w:tcPr>
            <w:tcW w:w="222" w:type="pct"/>
            <w:tcBorders>
              <w:top w:val="nil"/>
              <w:left w:val="nil"/>
              <w:bottom w:val="single" w:sz="8" w:space="0" w:color="auto"/>
              <w:right w:val="single" w:sz="8" w:space="0" w:color="auto"/>
            </w:tcBorders>
            <w:tcMar>
              <w:top w:w="0" w:type="dxa"/>
              <w:left w:w="108" w:type="dxa"/>
              <w:bottom w:w="0" w:type="dxa"/>
              <w:right w:w="108" w:type="dxa"/>
            </w:tcMar>
          </w:tcPr>
          <w:p w14:paraId="5C41559C" w14:textId="77777777" w:rsidR="002F1837" w:rsidRPr="009B2103" w:rsidRDefault="002F1837" w:rsidP="00386105">
            <w:pPr>
              <w:rPr>
                <w:sz w:val="22"/>
                <w:szCs w:val="22"/>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14:paraId="517E2361" w14:textId="77777777" w:rsidR="002F1837" w:rsidRPr="009B2103" w:rsidRDefault="002F1837" w:rsidP="00386105">
            <w:pPr>
              <w:rPr>
                <w:sz w:val="22"/>
                <w:szCs w:val="22"/>
              </w:rPr>
            </w:pPr>
          </w:p>
        </w:tc>
        <w:tc>
          <w:tcPr>
            <w:tcW w:w="460" w:type="pct"/>
            <w:tcBorders>
              <w:top w:val="nil"/>
              <w:left w:val="nil"/>
              <w:bottom w:val="single" w:sz="8" w:space="0" w:color="auto"/>
              <w:right w:val="single" w:sz="8" w:space="0" w:color="auto"/>
            </w:tcBorders>
            <w:tcMar>
              <w:top w:w="0" w:type="dxa"/>
              <w:left w:w="108" w:type="dxa"/>
              <w:bottom w:w="0" w:type="dxa"/>
              <w:right w:w="108" w:type="dxa"/>
            </w:tcMar>
          </w:tcPr>
          <w:p w14:paraId="6F2014AE" w14:textId="77777777" w:rsidR="002F1837" w:rsidRPr="009B2103" w:rsidRDefault="002F1837" w:rsidP="00386105">
            <w:pPr>
              <w:rPr>
                <w:sz w:val="22"/>
                <w:szCs w:val="22"/>
              </w:rPr>
            </w:pPr>
          </w:p>
        </w:tc>
        <w:tc>
          <w:tcPr>
            <w:tcW w:w="849" w:type="pct"/>
            <w:tcBorders>
              <w:top w:val="nil"/>
              <w:left w:val="nil"/>
              <w:bottom w:val="single" w:sz="8" w:space="0" w:color="auto"/>
              <w:right w:val="single" w:sz="8" w:space="0" w:color="auto"/>
            </w:tcBorders>
            <w:tcMar>
              <w:top w:w="0" w:type="dxa"/>
              <w:left w:w="108" w:type="dxa"/>
              <w:bottom w:w="0" w:type="dxa"/>
              <w:right w:w="108" w:type="dxa"/>
            </w:tcMar>
          </w:tcPr>
          <w:p w14:paraId="3CC64C40" w14:textId="77777777" w:rsidR="002F1837" w:rsidRPr="009B2103" w:rsidRDefault="002F1837" w:rsidP="00386105">
            <w:pPr>
              <w:rPr>
                <w:sz w:val="22"/>
                <w:szCs w:val="22"/>
              </w:rPr>
            </w:pPr>
          </w:p>
        </w:tc>
        <w:tc>
          <w:tcPr>
            <w:tcW w:w="672" w:type="pct"/>
            <w:tcBorders>
              <w:top w:val="nil"/>
              <w:left w:val="nil"/>
              <w:bottom w:val="single" w:sz="8" w:space="0" w:color="auto"/>
              <w:right w:val="single" w:sz="8" w:space="0" w:color="auto"/>
            </w:tcBorders>
            <w:tcMar>
              <w:top w:w="0" w:type="dxa"/>
              <w:left w:w="108" w:type="dxa"/>
              <w:bottom w:w="0" w:type="dxa"/>
              <w:right w:w="108" w:type="dxa"/>
            </w:tcMar>
          </w:tcPr>
          <w:p w14:paraId="1E68029A" w14:textId="77777777" w:rsidR="002F1837" w:rsidRPr="009B2103" w:rsidRDefault="002F1837" w:rsidP="00386105">
            <w:pPr>
              <w:rPr>
                <w:sz w:val="22"/>
                <w:szCs w:val="22"/>
              </w:rPr>
            </w:pPr>
          </w:p>
        </w:tc>
      </w:tr>
    </w:tbl>
    <w:p w14:paraId="6FD7E63D" w14:textId="77777777" w:rsidR="002F1837" w:rsidRPr="009B2103" w:rsidRDefault="002F1837" w:rsidP="002F1837">
      <w:pPr>
        <w:rPr>
          <w:b/>
          <w:bCs/>
          <w:i/>
          <w:iCs/>
          <w:sz w:val="22"/>
          <w:szCs w:val="22"/>
        </w:rPr>
      </w:pPr>
      <w:r w:rsidRPr="009B2103">
        <w:rPr>
          <w:b/>
          <w:bCs/>
          <w:i/>
          <w:iCs/>
          <w:sz w:val="22"/>
          <w:szCs w:val="22"/>
        </w:rPr>
        <w:t xml:space="preserve">   </w:t>
      </w:r>
    </w:p>
    <w:p w14:paraId="48A898A9" w14:textId="77777777" w:rsidR="002F1837" w:rsidRPr="009B2103" w:rsidRDefault="002F1837" w:rsidP="002F1837">
      <w:pPr>
        <w:rPr>
          <w:b/>
          <w:bCs/>
          <w:i/>
          <w:iCs/>
          <w:sz w:val="22"/>
          <w:szCs w:val="22"/>
        </w:rPr>
      </w:pPr>
      <w:r w:rsidRPr="009B2103">
        <w:rPr>
          <w:b/>
          <w:bCs/>
          <w:i/>
          <w:iCs/>
          <w:sz w:val="22"/>
          <w:szCs w:val="22"/>
        </w:rPr>
        <w:t xml:space="preserve">Poznámka: </w:t>
      </w:r>
      <w:r w:rsidRPr="009B2103">
        <w:rPr>
          <w:i/>
          <w:iCs/>
          <w:sz w:val="22"/>
          <w:szCs w:val="22"/>
        </w:rPr>
        <w:t>v prípade potreby je možné počet riadkov zvýšiť.</w:t>
      </w:r>
    </w:p>
    <w:p w14:paraId="06F577D2" w14:textId="77777777" w:rsidR="002F1837" w:rsidRPr="009B2103" w:rsidRDefault="002F1837" w:rsidP="002F1837">
      <w:pPr>
        <w:ind w:firstLine="708"/>
        <w:rPr>
          <w:sz w:val="22"/>
          <w:szCs w:val="22"/>
        </w:rPr>
      </w:pPr>
      <w:r w:rsidRPr="009B2103">
        <w:rPr>
          <w:b/>
          <w:bCs/>
          <w:sz w:val="22"/>
          <w:szCs w:val="22"/>
        </w:rPr>
        <w:t> </w:t>
      </w:r>
    </w:p>
    <w:p w14:paraId="12026066" w14:textId="77777777" w:rsidR="002F1837" w:rsidRPr="009B2103" w:rsidRDefault="002F1837" w:rsidP="002F1837">
      <w:pPr>
        <w:tabs>
          <w:tab w:val="left" w:pos="5529"/>
        </w:tabs>
        <w:autoSpaceDE w:val="0"/>
        <w:autoSpaceDN w:val="0"/>
        <w:ind w:right="-142"/>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r w:rsidRPr="009B2103">
        <w:rPr>
          <w:sz w:val="22"/>
          <w:szCs w:val="22"/>
        </w:rPr>
        <w:t xml:space="preserve"> </w:t>
      </w:r>
    </w:p>
    <w:p w14:paraId="0038E9DF" w14:textId="77777777" w:rsidR="002F1837" w:rsidRPr="009B2103" w:rsidRDefault="002F1837" w:rsidP="002F1837">
      <w:pPr>
        <w:autoSpaceDE w:val="0"/>
        <w:autoSpaceDN w:val="0"/>
        <w:ind w:right="-142"/>
        <w:rPr>
          <w:rFonts w:eastAsia="Batang"/>
          <w:b/>
          <w:sz w:val="22"/>
          <w:szCs w:val="22"/>
          <w:lang w:bidi="he-IL"/>
        </w:rPr>
      </w:pPr>
    </w:p>
    <w:p w14:paraId="2270C80F" w14:textId="77777777" w:rsidR="002F1837" w:rsidRPr="009B2103" w:rsidRDefault="002F1837" w:rsidP="002F1837">
      <w:pPr>
        <w:ind w:right="-142"/>
        <w:jc w:val="both"/>
        <w:rPr>
          <w:sz w:val="22"/>
          <w:szCs w:val="22"/>
        </w:rPr>
      </w:pPr>
    </w:p>
    <w:p w14:paraId="5BB7BC31" w14:textId="77777777" w:rsidR="002F1837" w:rsidRPr="009B2103" w:rsidRDefault="002F1837" w:rsidP="002F1837">
      <w:pPr>
        <w:tabs>
          <w:tab w:val="left" w:pos="5529"/>
        </w:tabs>
        <w:suppressAutoHyphens/>
        <w:autoSpaceDE w:val="0"/>
        <w:autoSpaceDN w:val="0"/>
        <w:rPr>
          <w:rFonts w:eastAsia="Batang"/>
          <w:sz w:val="22"/>
          <w:szCs w:val="22"/>
          <w:lang w:bidi="he-IL"/>
        </w:rPr>
      </w:pPr>
      <w:r w:rsidRPr="009B2103">
        <w:rPr>
          <w:rFonts w:eastAsia="Batang"/>
          <w:sz w:val="22"/>
          <w:szCs w:val="22"/>
          <w:lang w:bidi="he-IL"/>
        </w:rPr>
        <w:t>Objednávateľ:</w:t>
      </w:r>
      <w:r w:rsidRPr="009B2103">
        <w:rPr>
          <w:rFonts w:eastAsia="Batang"/>
          <w:sz w:val="22"/>
          <w:szCs w:val="22"/>
          <w:lang w:bidi="he-IL"/>
        </w:rPr>
        <w:tab/>
        <w:t>Zhotoviteľ:</w:t>
      </w:r>
    </w:p>
    <w:p w14:paraId="32BB9CBC" w14:textId="77777777" w:rsidR="002F1837" w:rsidRPr="009B2103" w:rsidRDefault="002F1837" w:rsidP="002F1837">
      <w:pPr>
        <w:autoSpaceDE w:val="0"/>
        <w:autoSpaceDN w:val="0"/>
        <w:rPr>
          <w:rFonts w:eastAsia="Batang"/>
          <w:b/>
          <w:sz w:val="22"/>
          <w:szCs w:val="22"/>
          <w:lang w:bidi="he-IL"/>
        </w:rPr>
      </w:pPr>
    </w:p>
    <w:p w14:paraId="6278B894" w14:textId="77777777" w:rsidR="002F1837" w:rsidRPr="009B2103" w:rsidRDefault="002F1837" w:rsidP="002F1837">
      <w:pPr>
        <w:suppressAutoHyphens/>
        <w:jc w:val="both"/>
        <w:rPr>
          <w:sz w:val="22"/>
          <w:szCs w:val="22"/>
        </w:rPr>
      </w:pPr>
    </w:p>
    <w:p w14:paraId="4C4DEF44" w14:textId="77777777" w:rsidR="002F1837" w:rsidRPr="009B2103" w:rsidRDefault="002F1837" w:rsidP="002F1837">
      <w:pPr>
        <w:tabs>
          <w:tab w:val="left" w:pos="5529"/>
        </w:tabs>
        <w:autoSpaceDE w:val="0"/>
        <w:autoSpaceDN w:val="0"/>
        <w:rPr>
          <w:rFonts w:eastAsia="Batang"/>
          <w:sz w:val="22"/>
          <w:szCs w:val="22"/>
          <w:lang w:bidi="he-IL"/>
        </w:rPr>
      </w:pPr>
      <w:r w:rsidRPr="009B2103">
        <w:rPr>
          <w:rFonts w:eastAsia="Batang"/>
          <w:sz w:val="22"/>
          <w:szCs w:val="22"/>
          <w:lang w:bidi="he-IL"/>
        </w:rPr>
        <w:t>V ............................., dňa:</w:t>
      </w:r>
      <w:r w:rsidRPr="009B2103">
        <w:rPr>
          <w:rFonts w:eastAsia="Batang"/>
          <w:sz w:val="22"/>
          <w:szCs w:val="22"/>
          <w:lang w:bidi="he-IL"/>
        </w:rPr>
        <w:tab/>
        <w:t>V ............................., dňa:</w:t>
      </w:r>
    </w:p>
    <w:p w14:paraId="64E0D3F3" w14:textId="77777777" w:rsidR="002F1837" w:rsidRPr="009B2103" w:rsidRDefault="002F1837" w:rsidP="002F1837">
      <w:pPr>
        <w:autoSpaceDE w:val="0"/>
        <w:autoSpaceDN w:val="0"/>
        <w:rPr>
          <w:rFonts w:eastAsia="Batang"/>
          <w:b/>
          <w:sz w:val="22"/>
          <w:szCs w:val="22"/>
          <w:lang w:bidi="he-IL"/>
        </w:rPr>
      </w:pPr>
    </w:p>
    <w:p w14:paraId="202FFFB9" w14:textId="77777777" w:rsidR="002F1837" w:rsidRPr="009B2103" w:rsidRDefault="002F1837" w:rsidP="002F1837">
      <w:pPr>
        <w:autoSpaceDE w:val="0"/>
        <w:autoSpaceDN w:val="0"/>
        <w:rPr>
          <w:rFonts w:eastAsia="Batang"/>
          <w:b/>
          <w:sz w:val="22"/>
          <w:szCs w:val="22"/>
          <w:lang w:bidi="he-IL"/>
        </w:rPr>
      </w:pPr>
    </w:p>
    <w:p w14:paraId="6C722C01" w14:textId="77777777" w:rsidR="002F1837" w:rsidRPr="009B2103" w:rsidRDefault="002F1837" w:rsidP="002F1837">
      <w:pPr>
        <w:tabs>
          <w:tab w:val="left" w:pos="426"/>
          <w:tab w:val="left" w:pos="5529"/>
        </w:tabs>
        <w:autoSpaceDE w:val="0"/>
        <w:autoSpaceDN w:val="0"/>
        <w:jc w:val="both"/>
        <w:rPr>
          <w:bCs/>
          <w:sz w:val="22"/>
          <w:szCs w:val="22"/>
          <w:vertAlign w:val="superscript"/>
        </w:rPr>
      </w:pPr>
      <w:r w:rsidRPr="009B2103">
        <w:rPr>
          <w:rFonts w:eastAsia="Batang"/>
          <w:sz w:val="22"/>
          <w:szCs w:val="22"/>
          <w:lang w:bidi="he-IL"/>
        </w:rPr>
        <w:t xml:space="preserve">......................................................    </w:t>
      </w:r>
      <w:r w:rsidRPr="009B2103">
        <w:rPr>
          <w:rFonts w:eastAsia="Batang"/>
          <w:sz w:val="22"/>
          <w:szCs w:val="22"/>
          <w:lang w:bidi="he-IL"/>
        </w:rPr>
        <w:tab/>
        <w:t>..........................................................</w:t>
      </w:r>
    </w:p>
    <w:p w14:paraId="7850759E" w14:textId="77777777" w:rsidR="00F45AA9" w:rsidRPr="009B2103" w:rsidRDefault="00F45AA9" w:rsidP="00F45AA9">
      <w:pPr>
        <w:ind w:left="720"/>
        <w:rPr>
          <w:b/>
          <w:color w:val="000000"/>
          <w:sz w:val="22"/>
          <w:szCs w:val="22"/>
          <w:u w:val="single"/>
        </w:rPr>
      </w:pPr>
    </w:p>
    <w:p w14:paraId="1138E120" w14:textId="5BB054F5" w:rsidR="00F45AA9" w:rsidRPr="009B2103" w:rsidRDefault="00F45AA9" w:rsidP="00F45AA9">
      <w:pPr>
        <w:spacing w:after="160" w:line="259" w:lineRule="auto"/>
        <w:rPr>
          <w:b/>
          <w:caps/>
          <w:sz w:val="22"/>
          <w:szCs w:val="22"/>
          <w:lang w:eastAsia="cs-CZ"/>
        </w:rPr>
      </w:pPr>
    </w:p>
    <w:p w14:paraId="65A91A2F" w14:textId="77777777" w:rsidR="00721355" w:rsidRPr="009B2103" w:rsidRDefault="00721355" w:rsidP="00F45AA9">
      <w:pPr>
        <w:spacing w:after="160" w:line="259" w:lineRule="auto"/>
        <w:rPr>
          <w:b/>
          <w:caps/>
          <w:sz w:val="22"/>
          <w:szCs w:val="22"/>
          <w:lang w:eastAsia="cs-CZ"/>
        </w:rPr>
      </w:pPr>
    </w:p>
    <w:p w14:paraId="7AD38025" w14:textId="77777777" w:rsidR="00721355" w:rsidRPr="009B2103" w:rsidRDefault="00721355" w:rsidP="00F45AA9">
      <w:pPr>
        <w:spacing w:after="160" w:line="259" w:lineRule="auto"/>
        <w:rPr>
          <w:b/>
          <w:caps/>
          <w:sz w:val="22"/>
          <w:szCs w:val="22"/>
          <w:lang w:eastAsia="cs-CZ"/>
        </w:rPr>
      </w:pPr>
    </w:p>
    <w:p w14:paraId="438A135A" w14:textId="77777777" w:rsidR="00721355" w:rsidRPr="009B2103" w:rsidRDefault="00721355" w:rsidP="00F45AA9">
      <w:pPr>
        <w:spacing w:after="160" w:line="259" w:lineRule="auto"/>
        <w:rPr>
          <w:b/>
          <w:caps/>
          <w:sz w:val="22"/>
          <w:szCs w:val="22"/>
          <w:lang w:eastAsia="cs-CZ"/>
        </w:rPr>
      </w:pPr>
    </w:p>
    <w:p w14:paraId="4FAC322C" w14:textId="2D586D7D" w:rsidR="00721355" w:rsidRPr="009B2103" w:rsidRDefault="00721355" w:rsidP="00721355">
      <w:pPr>
        <w:pStyle w:val="Nadpis1"/>
        <w:spacing w:before="0"/>
        <w:ind w:left="0"/>
        <w:rPr>
          <w:rFonts w:ascii="Times New Roman" w:hAnsi="Times New Roman" w:cs="Times New Roman"/>
          <w:b w:val="0"/>
          <w:sz w:val="22"/>
          <w:szCs w:val="22"/>
        </w:rPr>
      </w:pPr>
      <w:r w:rsidRPr="009B2103">
        <w:rPr>
          <w:rFonts w:ascii="Times New Roman" w:hAnsi="Times New Roman" w:cs="Times New Roman"/>
          <w:b w:val="0"/>
          <w:sz w:val="22"/>
          <w:szCs w:val="22"/>
        </w:rPr>
        <w:br w:type="column"/>
      </w:r>
      <w:r w:rsidRPr="009B2103">
        <w:rPr>
          <w:rFonts w:ascii="Times New Roman" w:hAnsi="Times New Roman" w:cs="Times New Roman"/>
          <w:b w:val="0"/>
          <w:sz w:val="22"/>
          <w:szCs w:val="22"/>
        </w:rPr>
        <w:lastRenderedPageBreak/>
        <w:t>Príloha č. 5 zmluvy:</w:t>
      </w:r>
      <w:r w:rsidR="004B1740" w:rsidRPr="009B2103">
        <w:t xml:space="preserve"> </w:t>
      </w:r>
      <w:r w:rsidR="004B1740" w:rsidRPr="009B2103">
        <w:rPr>
          <w:rFonts w:ascii="Times New Roman" w:hAnsi="Times New Roman" w:cs="Times New Roman"/>
          <w:b w:val="0"/>
          <w:sz w:val="22"/>
          <w:szCs w:val="22"/>
        </w:rPr>
        <w:t>Harmonogram prác</w:t>
      </w:r>
    </w:p>
    <w:p w14:paraId="51FFF003" w14:textId="77777777" w:rsidR="00721355" w:rsidRPr="009B2103" w:rsidRDefault="00721355" w:rsidP="00721355"/>
    <w:p w14:paraId="3D213288" w14:textId="77777777" w:rsidR="00721355" w:rsidRPr="009B2103" w:rsidRDefault="00721355" w:rsidP="00721355">
      <w:pPr>
        <w:jc w:val="both"/>
        <w:rPr>
          <w:sz w:val="22"/>
          <w:szCs w:val="22"/>
        </w:rPr>
      </w:pPr>
      <w:r w:rsidRPr="009B2103">
        <w:rPr>
          <w:sz w:val="22"/>
          <w:szCs w:val="22"/>
        </w:rPr>
        <w:t xml:space="preserve">Od uchádzača sa požaduje predloženie podrobného časového plánu stavebných prác, ktorý preukáže dostatočnú prípravu uchádzača v predrealizačnej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minimalizácia rizika organizačného zlyhania, garancia dodržiavania technologických prestávok a nasadenia technických a ľudských zdrojov, ktoré uchádzač v časovom pláne deklaruje a sledovanie efektivity ich využívania. Predložený harmonogram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w:t>
      </w:r>
    </w:p>
    <w:p w14:paraId="3D9C6206" w14:textId="77777777" w:rsidR="00721355" w:rsidRPr="009B2103" w:rsidRDefault="00721355" w:rsidP="00721355">
      <w:pPr>
        <w:jc w:val="both"/>
        <w:rPr>
          <w:sz w:val="22"/>
          <w:szCs w:val="22"/>
        </w:rPr>
      </w:pPr>
      <w:r w:rsidRPr="009B2103">
        <w:rPr>
          <w:sz w:val="22"/>
          <w:szCs w:val="22"/>
        </w:rPr>
        <w:t xml:space="preserve">Uchádzač je povinný spracovať a predložiť časový plán realizácie stavby vo forme harmonogramu (Ganttovho diagramu), na ktorý bude nadväzovať plán čerpania finančných zdrojov. Predložený Harmonogram musí interpretovať hierarchickú štruktúru rozdelenia prác - WBS (Work Breakdown Structure, t.j. obsahovať rozpis prác). Ganttov graf bude obsahovať podrobnú hierarchickú štruktúru rozloženú do jednotlivých celkov (stavebné objekty a prevádzkové súbory podľa projektovej dokumentácie), sumárnych činností (činnosti sumarizujúce napríklad práce spadajúce do spoločného oddielu podľa TSKP - triednika stavebných konštrukcií a prác resp. TSP - triednika stavebných prác)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 časového plánu musia byť zrejmé ľudské a strojové zdroje - zloženie pracovných čiat a ich nasadenie na jednotlivé činnosti s uvedením hlavných strojových zdrojov. Z časového plánu musia byť zrejmé väzby medzi činnosťami a kritická cesta, ktorá zároveň vyznačuje kritické činnosti a prípadne aj lehotu výstavby. V časovom pláne bude vyznačená kritická cesta a celkové rezervy pri procesoch, ktoré nie sú na kritickej ceste. Časový plán bude zobrazený v mierke od prvého dňa výstavby po posledný. </w:t>
      </w:r>
    </w:p>
    <w:p w14:paraId="3369591F" w14:textId="77777777" w:rsidR="00721355" w:rsidRPr="009B2103" w:rsidRDefault="00721355" w:rsidP="00721355">
      <w:pPr>
        <w:jc w:val="both"/>
        <w:rPr>
          <w:sz w:val="22"/>
          <w:szCs w:val="22"/>
        </w:rPr>
      </w:pPr>
      <w:r w:rsidRPr="009B2103">
        <w:rPr>
          <w:sz w:val="22"/>
          <w:szCs w:val="22"/>
        </w:rPr>
        <w:t>Časový plán musí obsahovať textovú a výpočtovú časť vo forme tabuľky a bude obsahovať základné informácie o objektoch a stavebných činnostiach, ich vzájomné väzby (následnosť, súbežnosť, prípadne prestávky), doba trvania, ako aj použitie zdrojov (ľudských a strojových). Celá štruktúra položky musí obsahovať názvy stavebných procesov, merné jednotky produktov, objem a cenu produktu procesu, návrh veľkosti pracovných čiat určením počtu pracovníkov, normu času, výpočet prácnosti stavebných procesov a trvania stavebných procesov, ktoré budú obsahom stĺpcov vo výpočtovej časti harmonogramu. Grafická časť harmonogramu bude v stĺpcoch v smere osi x znázorňovať, podľa zvolených časových jednotiek (rok, kvartál, mesiac, deň) trvanie jednotlivých činností.</w:t>
      </w:r>
    </w:p>
    <w:p w14:paraId="6B8CC50A" w14:textId="77777777" w:rsidR="00721355" w:rsidRPr="009B2103" w:rsidRDefault="00721355" w:rsidP="00721355">
      <w:pPr>
        <w:jc w:val="both"/>
        <w:rPr>
          <w:sz w:val="22"/>
          <w:szCs w:val="22"/>
        </w:rPr>
      </w:pPr>
      <w:r w:rsidRPr="009B2103">
        <w:rPr>
          <w:sz w:val="22"/>
          <w:szCs w:val="22"/>
        </w:rPr>
        <w:t>Časový plán bude dostatočne detailný s uvedením údajov a vzájomných väzieb, zobrazujúci následnosti medzi jednotlivými činnosťami a s uvedením „míľnikov“ alebo „nosných termínov“. Súčasťou časového plánu teda budú záväzné významné udalosti (míľniky), vychádzajúce z projektovej dokumentácie, zmluvy o dielo, prípadne iných legislatívnych požiadaviek (minimálne v rozsahu):</w:t>
      </w:r>
    </w:p>
    <w:p w14:paraId="126FF51D" w14:textId="1B96BCD5" w:rsidR="00721355" w:rsidRPr="009B2103" w:rsidRDefault="00721355" w:rsidP="004B1740">
      <w:pPr>
        <w:pStyle w:val="Odsekzoznamu"/>
        <w:numPr>
          <w:ilvl w:val="0"/>
          <w:numId w:val="92"/>
        </w:numPr>
        <w:jc w:val="both"/>
        <w:rPr>
          <w:sz w:val="22"/>
          <w:szCs w:val="22"/>
        </w:rPr>
      </w:pPr>
      <w:r w:rsidRPr="009B2103">
        <w:rPr>
          <w:sz w:val="22"/>
          <w:szCs w:val="22"/>
        </w:rPr>
        <w:t xml:space="preserve">začiatky a konce realizácie stavebných objektov alebo prevádzkových súborov, prípadne uvedením objemového percenta ich dokončenosti v uchádzačom uvádzanom termíne. </w:t>
      </w:r>
    </w:p>
    <w:p w14:paraId="6C1B2356" w14:textId="24235270" w:rsidR="00721355" w:rsidRPr="009B2103" w:rsidRDefault="00721355" w:rsidP="004B1740">
      <w:pPr>
        <w:pStyle w:val="Odsekzoznamu"/>
        <w:numPr>
          <w:ilvl w:val="0"/>
          <w:numId w:val="92"/>
        </w:numPr>
        <w:jc w:val="both"/>
        <w:rPr>
          <w:sz w:val="22"/>
          <w:szCs w:val="22"/>
        </w:rPr>
      </w:pPr>
      <w:r w:rsidRPr="009B2103">
        <w:rPr>
          <w:sz w:val="22"/>
          <w:szCs w:val="22"/>
        </w:rPr>
        <w:t>začiatky a konce významných technologických alebo technických činností (významné skúšky alebo kontroly)</w:t>
      </w:r>
    </w:p>
    <w:p w14:paraId="68279738" w14:textId="6A13DFDC" w:rsidR="00721355" w:rsidRPr="009B2103" w:rsidRDefault="00721355" w:rsidP="004B1740">
      <w:pPr>
        <w:pStyle w:val="Odsekzoznamu"/>
        <w:numPr>
          <w:ilvl w:val="0"/>
          <w:numId w:val="92"/>
        </w:numPr>
        <w:jc w:val="both"/>
        <w:rPr>
          <w:sz w:val="22"/>
          <w:szCs w:val="22"/>
        </w:rPr>
      </w:pPr>
      <w:r w:rsidRPr="009B2103">
        <w:rPr>
          <w:sz w:val="22"/>
          <w:szCs w:val="22"/>
        </w:rPr>
        <w:t>udalosti týkajúce sa súčinnosti stavebníka (napr. preberacie alebo fakturačné podmienky, prípadne zmluvné míľniky viazané na činnosti alebo na termíny)</w:t>
      </w:r>
    </w:p>
    <w:p w14:paraId="51E13EA5" w14:textId="11FC86DA" w:rsidR="00721355" w:rsidRPr="009B2103" w:rsidRDefault="00721355" w:rsidP="004B1740">
      <w:pPr>
        <w:pStyle w:val="Odsekzoznamu"/>
        <w:numPr>
          <w:ilvl w:val="0"/>
          <w:numId w:val="92"/>
        </w:numPr>
        <w:jc w:val="both"/>
        <w:rPr>
          <w:sz w:val="22"/>
          <w:szCs w:val="22"/>
        </w:rPr>
      </w:pPr>
      <w:r w:rsidRPr="009B2103">
        <w:rPr>
          <w:sz w:val="22"/>
          <w:szCs w:val="22"/>
        </w:rPr>
        <w:t>záručné doby</w:t>
      </w:r>
    </w:p>
    <w:p w14:paraId="492D3115" w14:textId="77777777" w:rsidR="00721355" w:rsidRPr="009B2103" w:rsidRDefault="00721355" w:rsidP="00721355">
      <w:pPr>
        <w:jc w:val="both"/>
        <w:rPr>
          <w:sz w:val="22"/>
          <w:szCs w:val="22"/>
        </w:rPr>
      </w:pPr>
      <w:r w:rsidRPr="009B2103">
        <w:rPr>
          <w:sz w:val="22"/>
          <w:szCs w:val="22"/>
        </w:rPr>
        <w:t>a to v nadväznosti na súvisiace činnosti, súhrnné činnosti alebo ucelené časti stavebných objektov alebo stavebné objekty.</w:t>
      </w:r>
    </w:p>
    <w:p w14:paraId="6FBBB491" w14:textId="77777777" w:rsidR="004B1740" w:rsidRPr="009B2103" w:rsidRDefault="004B1740" w:rsidP="00721355">
      <w:pPr>
        <w:jc w:val="both"/>
        <w:rPr>
          <w:sz w:val="22"/>
          <w:szCs w:val="22"/>
        </w:rPr>
      </w:pPr>
    </w:p>
    <w:p w14:paraId="65C0D71B" w14:textId="77777777" w:rsidR="00721355" w:rsidRPr="009B2103" w:rsidRDefault="00721355" w:rsidP="00721355">
      <w:pPr>
        <w:jc w:val="both"/>
        <w:rPr>
          <w:sz w:val="22"/>
          <w:szCs w:val="22"/>
        </w:rPr>
      </w:pPr>
      <w:r w:rsidRPr="009B2103">
        <w:rPr>
          <w:sz w:val="22"/>
          <w:szCs w:val="22"/>
        </w:rPr>
        <w:t>Súčasťou časového plánu bude aj graf nasadenia pracovníkov v dennom intervale ako súčet všetkých pracovníkov (pracovných zdrojov) vychádzajúci z časového plánu v danom dni vo forme histogramu, prípadne aj graf nasadenia pracovníkov pre vybrané čaty realizujúce hlavné činnosti.</w:t>
      </w:r>
    </w:p>
    <w:p w14:paraId="320916E7" w14:textId="77777777" w:rsidR="00721355" w:rsidRPr="009B2103" w:rsidRDefault="00721355" w:rsidP="00721355">
      <w:pPr>
        <w:jc w:val="both"/>
        <w:rPr>
          <w:sz w:val="22"/>
          <w:szCs w:val="22"/>
        </w:rPr>
      </w:pPr>
      <w:r w:rsidRPr="009B2103">
        <w:rPr>
          <w:sz w:val="22"/>
          <w:szCs w:val="22"/>
        </w:rPr>
        <w:t xml:space="preserve">Ak je to pre uchádzača vhodnejšie, predloží časový plán vo forme cyklogramu, pričom musia byť všetky vyššie uvedené údaje a míľniky jeho súčasťou. </w:t>
      </w:r>
    </w:p>
    <w:p w14:paraId="21C06B92" w14:textId="77777777" w:rsidR="00721355" w:rsidRPr="009B2103" w:rsidRDefault="00721355" w:rsidP="00721355">
      <w:pPr>
        <w:jc w:val="both"/>
        <w:rPr>
          <w:sz w:val="22"/>
          <w:szCs w:val="22"/>
        </w:rPr>
      </w:pPr>
      <w:r w:rsidRPr="009B2103">
        <w:rPr>
          <w:sz w:val="22"/>
          <w:szCs w:val="22"/>
        </w:rPr>
        <w:lastRenderedPageBreak/>
        <w:t>Súčasťou časového plánu bude aj technická správa s opisom postupu tvorby modelu priebehu výstavby s uvedením spôsobu výpočtu doby činností, dátum aj podpis predstaviteľa zhotoviteľa.</w:t>
      </w:r>
    </w:p>
    <w:p w14:paraId="6DEB76BC" w14:textId="77777777" w:rsidR="00721355" w:rsidRPr="009B2103" w:rsidRDefault="00721355" w:rsidP="00721355">
      <w:pPr>
        <w:jc w:val="both"/>
        <w:rPr>
          <w:sz w:val="22"/>
          <w:szCs w:val="22"/>
        </w:rPr>
      </w:pPr>
      <w:r w:rsidRPr="009B2103">
        <w:rPr>
          <w:sz w:val="22"/>
          <w:szCs w:val="22"/>
        </w:rPr>
        <w:t>Plán čerpania nákladov (kumulatívnych a mesačných) bude na mesačnej báze a musí prezentovať uchádzačove plánované čerpanie finančných prostriedkov v nadväznosti na časový plán výstavby. Čerpanie nákladov sa vyžaduje v mesačnom intervale v tabuľkovej podobe podľa štruktúry časového plánu (podľa jednotlivých činností časového plánu).</w:t>
      </w:r>
    </w:p>
    <w:p w14:paraId="7D36FB10" w14:textId="7CFDC35B" w:rsidR="00721355" w:rsidRPr="009B2103" w:rsidRDefault="00721355" w:rsidP="00721355">
      <w:pPr>
        <w:jc w:val="both"/>
        <w:rPr>
          <w:sz w:val="22"/>
          <w:szCs w:val="22"/>
        </w:rPr>
      </w:pPr>
      <w:r w:rsidRPr="009B2103">
        <w:rPr>
          <w:sz w:val="22"/>
          <w:szCs w:val="22"/>
        </w:rPr>
        <w:t>Objednávateľ tento dokument neschvaľuje, ale môže mať výhrady, ak predložený postup prác nezodpovedá požiadavkám ZoD a  bude mať pochybnosti, či sa bude dať dielo podľa predloženého Harmonogramu ukončiť v zmluvných termínoch. V takom prípade, na základe pokynu objednávateľa, je zhotoviteľ povinný harmonogram upraviť/doplniť tak, aby bol v súlade so ZoD. Zhotoviteľ predloží harmonogram v elektronickej forme</w:t>
      </w:r>
      <w:r w:rsidR="00B76AAC" w:rsidRPr="009B2103">
        <w:rPr>
          <w:sz w:val="22"/>
          <w:szCs w:val="22"/>
        </w:rPr>
        <w:t xml:space="preserve"> minimálne v formáte microsoft project (alebo ekvivalent)</w:t>
      </w:r>
      <w:r w:rsidRPr="009B2103">
        <w:rPr>
          <w:sz w:val="22"/>
          <w:szCs w:val="22"/>
        </w:rPr>
        <w:t>.</w:t>
      </w:r>
    </w:p>
    <w:p w14:paraId="4FC6AFBF" w14:textId="77777777" w:rsidR="00721355" w:rsidRPr="009B2103" w:rsidRDefault="00721355" w:rsidP="00721355"/>
    <w:p w14:paraId="7FE6ADF3" w14:textId="77777777" w:rsidR="00721355" w:rsidRPr="009B2103" w:rsidRDefault="00721355" w:rsidP="00F45AA9">
      <w:pPr>
        <w:spacing w:after="160" w:line="259" w:lineRule="auto"/>
        <w:rPr>
          <w:b/>
          <w:caps/>
          <w:sz w:val="22"/>
          <w:szCs w:val="22"/>
          <w:lang w:eastAsia="cs-CZ"/>
        </w:rPr>
      </w:pPr>
    </w:p>
    <w:sectPr w:rsidR="00721355" w:rsidRPr="009B2103" w:rsidSect="00C47E57">
      <w:footerReference w:type="first" r:id="rId10"/>
      <w:type w:val="continuous"/>
      <w:pgSz w:w="11906" w:h="16838"/>
      <w:pgMar w:top="1134" w:right="902" w:bottom="1134" w:left="902" w:header="567" w:footer="125"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5399" w14:textId="77777777" w:rsidR="0056012C" w:rsidRDefault="0056012C" w:rsidP="00F33448">
      <w:r>
        <w:separator/>
      </w:r>
    </w:p>
  </w:endnote>
  <w:endnote w:type="continuationSeparator" w:id="0">
    <w:p w14:paraId="05F9E9EC" w14:textId="77777777" w:rsidR="0056012C" w:rsidRDefault="0056012C" w:rsidP="00F3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0B51" w14:textId="77777777" w:rsidR="00655EE3" w:rsidRDefault="00655EE3" w:rsidP="006242F9">
    <w:pPr>
      <w:pStyle w:val="Pta"/>
      <w:jc w:val="center"/>
    </w:pPr>
    <w:r>
      <w:fldChar w:fldCharType="begin"/>
    </w:r>
    <w:r>
      <w:instrText>PAGE   \* MERGEFORMAT</w:instrText>
    </w:r>
    <w:r>
      <w:fldChar w:fldCharType="separate"/>
    </w:r>
    <w:r>
      <w:rPr>
        <w:noProof/>
      </w:rPr>
      <w:t>48</w:t>
    </w:r>
    <w:r>
      <w:rPr>
        <w:noProof/>
      </w:rPr>
      <w:fldChar w:fldCharType="end"/>
    </w:r>
  </w:p>
  <w:p w14:paraId="1A60DF7F" w14:textId="77777777" w:rsidR="00655EE3" w:rsidRDefault="00655EE3" w:rsidP="006242F9">
    <w:pPr>
      <w:pStyle w:val="Pta"/>
      <w:jc w:val="center"/>
    </w:pPr>
  </w:p>
  <w:p w14:paraId="116AC00A" w14:textId="77777777" w:rsidR="00655EE3" w:rsidRDefault="00655EE3">
    <w:pPr>
      <w:pStyle w:val="Pta"/>
    </w:pPr>
  </w:p>
  <w:p w14:paraId="4755FC40" w14:textId="77777777" w:rsidR="00655EE3" w:rsidRDefault="00655E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7202" w14:textId="77777777" w:rsidR="00617959" w:rsidRDefault="00617959" w:rsidP="006242F9">
    <w:pPr>
      <w:pStyle w:val="Pta"/>
      <w:jc w:val="center"/>
    </w:pPr>
    <w:r>
      <w:fldChar w:fldCharType="begin"/>
    </w:r>
    <w:r>
      <w:instrText>PAGE   \* MERGEFORMAT</w:instrText>
    </w:r>
    <w:r>
      <w:fldChar w:fldCharType="separate"/>
    </w:r>
    <w:r>
      <w:rPr>
        <w:noProof/>
      </w:rPr>
      <w:t>48</w:t>
    </w:r>
    <w:r>
      <w:rPr>
        <w:noProof/>
      </w:rPr>
      <w:fldChar w:fldCharType="end"/>
    </w:r>
  </w:p>
  <w:p w14:paraId="492B8121" w14:textId="77777777" w:rsidR="00617959" w:rsidRDefault="00617959" w:rsidP="006242F9">
    <w:pPr>
      <w:pStyle w:val="Pta"/>
      <w:jc w:val="center"/>
    </w:pPr>
  </w:p>
  <w:p w14:paraId="2505B6FE" w14:textId="77777777" w:rsidR="00617959" w:rsidRDefault="00617959">
    <w:pPr>
      <w:pStyle w:val="Pta"/>
    </w:pPr>
  </w:p>
  <w:p w14:paraId="6749E63E" w14:textId="77777777" w:rsidR="00617959" w:rsidRDefault="0061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B3E96" w14:textId="77777777" w:rsidR="0056012C" w:rsidRDefault="0056012C" w:rsidP="00F33448">
      <w:r>
        <w:separator/>
      </w:r>
    </w:p>
  </w:footnote>
  <w:footnote w:type="continuationSeparator" w:id="0">
    <w:p w14:paraId="34CDABDE" w14:textId="77777777" w:rsidR="0056012C" w:rsidRDefault="0056012C" w:rsidP="00F33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FF7D17"/>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578903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1DD2882E">
      <w:start w:val="1"/>
      <w:numFmt w:val="bullet"/>
      <w:lvlText w:val=""/>
      <w:lvlJc w:val="left"/>
      <w:pPr>
        <w:ind w:left="360" w:hanging="360"/>
      </w:pPr>
      <w:rPr>
        <w:rFonts w:ascii="Symbol" w:hAnsi="Symbol"/>
      </w:rPr>
    </w:lvl>
    <w:lvl w:ilvl="1" w:tplc="D2EA1118">
      <w:start w:val="1"/>
      <w:numFmt w:val="bullet"/>
      <w:lvlText w:val="o"/>
      <w:lvlJc w:val="left"/>
      <w:pPr>
        <w:tabs>
          <w:tab w:val="num" w:pos="1080"/>
        </w:tabs>
        <w:ind w:left="1080" w:hanging="360"/>
      </w:pPr>
      <w:rPr>
        <w:rFonts w:ascii="Courier New" w:hAnsi="Courier New"/>
      </w:rPr>
    </w:lvl>
    <w:lvl w:ilvl="2" w:tplc="2A24FEF8">
      <w:start w:val="1"/>
      <w:numFmt w:val="bullet"/>
      <w:lvlText w:val=""/>
      <w:lvlJc w:val="left"/>
      <w:pPr>
        <w:tabs>
          <w:tab w:val="num" w:pos="1800"/>
        </w:tabs>
        <w:ind w:left="1800" w:hanging="360"/>
      </w:pPr>
      <w:rPr>
        <w:rFonts w:ascii="Wingdings" w:hAnsi="Wingdings"/>
      </w:rPr>
    </w:lvl>
    <w:lvl w:ilvl="3" w:tplc="26CE15F4">
      <w:start w:val="1"/>
      <w:numFmt w:val="bullet"/>
      <w:lvlText w:val=""/>
      <w:lvlJc w:val="left"/>
      <w:pPr>
        <w:tabs>
          <w:tab w:val="num" w:pos="2520"/>
        </w:tabs>
        <w:ind w:left="2520" w:hanging="360"/>
      </w:pPr>
      <w:rPr>
        <w:rFonts w:ascii="Symbol" w:hAnsi="Symbol"/>
      </w:rPr>
    </w:lvl>
    <w:lvl w:ilvl="4" w:tplc="71C2ACE2">
      <w:start w:val="1"/>
      <w:numFmt w:val="bullet"/>
      <w:lvlText w:val="o"/>
      <w:lvlJc w:val="left"/>
      <w:pPr>
        <w:tabs>
          <w:tab w:val="num" w:pos="3240"/>
        </w:tabs>
        <w:ind w:left="3240" w:hanging="360"/>
      </w:pPr>
      <w:rPr>
        <w:rFonts w:ascii="Courier New" w:hAnsi="Courier New"/>
      </w:rPr>
    </w:lvl>
    <w:lvl w:ilvl="5" w:tplc="E09661AC">
      <w:start w:val="1"/>
      <w:numFmt w:val="bullet"/>
      <w:lvlText w:val=""/>
      <w:lvlJc w:val="left"/>
      <w:pPr>
        <w:tabs>
          <w:tab w:val="num" w:pos="3960"/>
        </w:tabs>
        <w:ind w:left="3960" w:hanging="360"/>
      </w:pPr>
      <w:rPr>
        <w:rFonts w:ascii="Wingdings" w:hAnsi="Wingdings"/>
      </w:rPr>
    </w:lvl>
    <w:lvl w:ilvl="6" w:tplc="7E7CC59A">
      <w:start w:val="1"/>
      <w:numFmt w:val="bullet"/>
      <w:lvlText w:val=""/>
      <w:lvlJc w:val="left"/>
      <w:pPr>
        <w:tabs>
          <w:tab w:val="num" w:pos="4680"/>
        </w:tabs>
        <w:ind w:left="4680" w:hanging="360"/>
      </w:pPr>
      <w:rPr>
        <w:rFonts w:ascii="Symbol" w:hAnsi="Symbol"/>
      </w:rPr>
    </w:lvl>
    <w:lvl w:ilvl="7" w:tplc="44EC965A">
      <w:start w:val="1"/>
      <w:numFmt w:val="bullet"/>
      <w:lvlText w:val="o"/>
      <w:lvlJc w:val="left"/>
      <w:pPr>
        <w:tabs>
          <w:tab w:val="num" w:pos="5400"/>
        </w:tabs>
        <w:ind w:left="5400" w:hanging="360"/>
      </w:pPr>
      <w:rPr>
        <w:rFonts w:ascii="Courier New" w:hAnsi="Courier New"/>
      </w:rPr>
    </w:lvl>
    <w:lvl w:ilvl="8" w:tplc="9CD04B6C">
      <w:start w:val="1"/>
      <w:numFmt w:val="bullet"/>
      <w:lvlText w:val=""/>
      <w:lvlJc w:val="left"/>
      <w:pPr>
        <w:tabs>
          <w:tab w:val="num" w:pos="6120"/>
        </w:tabs>
        <w:ind w:left="6120" w:hanging="360"/>
      </w:pPr>
      <w:rPr>
        <w:rFonts w:ascii="Wingdings" w:hAnsi="Wingdings"/>
      </w:rPr>
    </w:lvl>
  </w:abstractNum>
  <w:abstractNum w:abstractNumId="3"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4" w15:restartNumberingAfterBreak="0">
    <w:nsid w:val="0000000C"/>
    <w:multiLevelType w:val="singleLevel"/>
    <w:tmpl w:val="0000000C"/>
    <w:name w:val="WW8Num11"/>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7"/>
    <w:multiLevelType w:val="multilevel"/>
    <w:tmpl w:val="00000017"/>
    <w:name w:val="WW8Num22"/>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0001C"/>
    <w:multiLevelType w:val="multilevel"/>
    <w:tmpl w:val="0000001C"/>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0"/>
    <w:multiLevelType w:val="multilevel"/>
    <w:tmpl w:val="00000020"/>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21"/>
    <w:multiLevelType w:val="multilevel"/>
    <w:tmpl w:val="00000021"/>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22"/>
    <w:multiLevelType w:val="multilevel"/>
    <w:tmpl w:val="00000022"/>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15:restartNumberingAfterBreak="0">
    <w:nsid w:val="01467BD4"/>
    <w:multiLevelType w:val="hybridMultilevel"/>
    <w:tmpl w:val="6C8CB8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6"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18"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03DF2679"/>
    <w:multiLevelType w:val="hybridMultilevel"/>
    <w:tmpl w:val="95A424DA"/>
    <w:lvl w:ilvl="0" w:tplc="0E86AF46">
      <w:start w:val="1"/>
      <w:numFmt w:val="bullet"/>
      <w:lvlText w:val="-"/>
      <w:lvlJc w:val="left"/>
      <w:pPr>
        <w:ind w:left="1920" w:hanging="360"/>
      </w:pPr>
      <w:rPr>
        <w:rFonts w:ascii="Times New Roman" w:eastAsia="Arial Narrow" w:hAnsi="Times New Roman" w:cs="Times New Roman"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20"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21" w15:restartNumberingAfterBreak="0">
    <w:nsid w:val="08420FAD"/>
    <w:multiLevelType w:val="hybridMultilevel"/>
    <w:tmpl w:val="16A894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4F2BB0"/>
    <w:multiLevelType w:val="hybridMultilevel"/>
    <w:tmpl w:val="5F42C212"/>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5" w15:restartNumberingAfterBreak="0">
    <w:nsid w:val="0FD801FD"/>
    <w:multiLevelType w:val="hybridMultilevel"/>
    <w:tmpl w:val="F98C301A"/>
    <w:lvl w:ilvl="0" w:tplc="9CDC3420">
      <w:start w:val="1"/>
      <w:numFmt w:val="decimal"/>
      <w:lvlText w:val="%1."/>
      <w:lvlJc w:val="left"/>
      <w:pPr>
        <w:ind w:left="1104" w:hanging="360"/>
      </w:pPr>
      <w:rPr>
        <w:b w:val="0"/>
        <w:bCs/>
      </w:r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26" w15:restartNumberingAfterBreak="0">
    <w:nsid w:val="11227594"/>
    <w:multiLevelType w:val="hybridMultilevel"/>
    <w:tmpl w:val="BA8887AA"/>
    <w:lvl w:ilvl="0" w:tplc="041B0015">
      <w:start w:val="1"/>
      <w:numFmt w:val="upperLetter"/>
      <w:lvlText w:val="%1."/>
      <w:lvlJc w:val="left"/>
      <w:pPr>
        <w:ind w:left="720" w:hanging="360"/>
      </w:pPr>
    </w:lvl>
    <w:lvl w:ilvl="1" w:tplc="1DB86A5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2908D2"/>
    <w:multiLevelType w:val="hybridMultilevel"/>
    <w:tmpl w:val="701EAE7E"/>
    <w:lvl w:ilvl="0" w:tplc="B8787712">
      <w:start w:val="1"/>
      <w:numFmt w:val="decimal"/>
      <w:lvlText w:val="%1."/>
      <w:lvlJc w:val="left"/>
      <w:pPr>
        <w:ind w:left="720" w:hanging="360"/>
      </w:pPr>
      <w:rPr>
        <w:rFonts w:eastAsiaTheme="minorHAnsi" w:hint="default"/>
        <w:b/>
        <w:color w:val="00000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3A1325A"/>
    <w:multiLevelType w:val="hybridMultilevel"/>
    <w:tmpl w:val="B10460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30"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31"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DDD56B4"/>
    <w:multiLevelType w:val="hybridMultilevel"/>
    <w:tmpl w:val="14AC5CCC"/>
    <w:lvl w:ilvl="0" w:tplc="32B6BEC0">
      <w:start w:val="1"/>
      <w:numFmt w:val="bullet"/>
      <w:lvlText w:val=""/>
      <w:lvlJc w:val="left"/>
      <w:pPr>
        <w:tabs>
          <w:tab w:val="num" w:pos="720"/>
        </w:tabs>
        <w:ind w:left="720" w:hanging="360"/>
      </w:pPr>
      <w:rPr>
        <w:rFonts w:ascii="Symbol" w:hAnsi="Symbol" w:hint="default"/>
      </w:rPr>
    </w:lvl>
    <w:lvl w:ilvl="1" w:tplc="67B89948">
      <w:start w:val="1"/>
      <w:numFmt w:val="bullet"/>
      <w:lvlText w:val="o"/>
      <w:lvlJc w:val="left"/>
      <w:pPr>
        <w:tabs>
          <w:tab w:val="num" w:pos="1440"/>
        </w:tabs>
        <w:ind w:left="1440" w:hanging="360"/>
      </w:pPr>
      <w:rPr>
        <w:rFonts w:ascii="Courier New" w:hAnsi="Courier New" w:hint="default"/>
      </w:rPr>
    </w:lvl>
    <w:lvl w:ilvl="2" w:tplc="D4F2FE1C">
      <w:start w:val="1"/>
      <w:numFmt w:val="bullet"/>
      <w:lvlText w:val=""/>
      <w:lvlJc w:val="left"/>
      <w:pPr>
        <w:tabs>
          <w:tab w:val="num" w:pos="2160"/>
        </w:tabs>
        <w:ind w:left="2160" w:hanging="360"/>
      </w:pPr>
      <w:rPr>
        <w:rFonts w:ascii="Wingdings" w:hAnsi="Wingdings" w:hint="default"/>
      </w:rPr>
    </w:lvl>
    <w:lvl w:ilvl="3" w:tplc="415E36B4">
      <w:start w:val="1"/>
      <w:numFmt w:val="bullet"/>
      <w:lvlText w:val=""/>
      <w:lvlJc w:val="left"/>
      <w:pPr>
        <w:tabs>
          <w:tab w:val="num" w:pos="2880"/>
        </w:tabs>
        <w:ind w:left="2880" w:hanging="360"/>
      </w:pPr>
      <w:rPr>
        <w:rFonts w:ascii="Symbol" w:hAnsi="Symbol" w:hint="default"/>
      </w:rPr>
    </w:lvl>
    <w:lvl w:ilvl="4" w:tplc="206A03C8">
      <w:start w:val="1"/>
      <w:numFmt w:val="bullet"/>
      <w:lvlText w:val="o"/>
      <w:lvlJc w:val="left"/>
      <w:pPr>
        <w:tabs>
          <w:tab w:val="num" w:pos="3600"/>
        </w:tabs>
        <w:ind w:left="3600" w:hanging="360"/>
      </w:pPr>
      <w:rPr>
        <w:rFonts w:ascii="Courier New" w:hAnsi="Courier New" w:hint="default"/>
      </w:rPr>
    </w:lvl>
    <w:lvl w:ilvl="5" w:tplc="7272E20E">
      <w:start w:val="1"/>
      <w:numFmt w:val="bullet"/>
      <w:lvlText w:val=""/>
      <w:lvlJc w:val="left"/>
      <w:pPr>
        <w:tabs>
          <w:tab w:val="num" w:pos="4320"/>
        </w:tabs>
        <w:ind w:left="4320" w:hanging="360"/>
      </w:pPr>
      <w:rPr>
        <w:rFonts w:ascii="Wingdings" w:hAnsi="Wingdings" w:hint="default"/>
      </w:rPr>
    </w:lvl>
    <w:lvl w:ilvl="6" w:tplc="B92C634A">
      <w:start w:val="1"/>
      <w:numFmt w:val="bullet"/>
      <w:lvlText w:val=""/>
      <w:lvlJc w:val="left"/>
      <w:pPr>
        <w:tabs>
          <w:tab w:val="num" w:pos="5040"/>
        </w:tabs>
        <w:ind w:left="5040" w:hanging="360"/>
      </w:pPr>
      <w:rPr>
        <w:rFonts w:ascii="Symbol" w:hAnsi="Symbol" w:hint="default"/>
      </w:rPr>
    </w:lvl>
    <w:lvl w:ilvl="7" w:tplc="A0B86540">
      <w:start w:val="1"/>
      <w:numFmt w:val="bullet"/>
      <w:lvlText w:val="o"/>
      <w:lvlJc w:val="left"/>
      <w:pPr>
        <w:tabs>
          <w:tab w:val="num" w:pos="5760"/>
        </w:tabs>
        <w:ind w:left="5760" w:hanging="360"/>
      </w:pPr>
      <w:rPr>
        <w:rFonts w:ascii="Courier New" w:hAnsi="Courier New" w:hint="default"/>
      </w:rPr>
    </w:lvl>
    <w:lvl w:ilvl="8" w:tplc="C1A20FEE">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3105F66"/>
    <w:multiLevelType w:val="multilevel"/>
    <w:tmpl w:val="846802A6"/>
    <w:lvl w:ilvl="0">
      <w:start w:val="1"/>
      <w:numFmt w:val="decimal"/>
      <w:lvlText w:val="15.4.1.%1"/>
      <w:lvlJc w:val="left"/>
      <w:pPr>
        <w:ind w:left="780" w:hanging="780"/>
      </w:pPr>
      <w:rPr>
        <w:rFonts w:hint="default"/>
        <w:b w:val="0"/>
      </w:rPr>
    </w:lvl>
    <w:lvl w:ilvl="1">
      <w:start w:val="1"/>
      <w:numFmt w:val="decimal"/>
      <w:lvlText w:val="15.4.3.%2"/>
      <w:lvlJc w:val="left"/>
      <w:pPr>
        <w:ind w:left="780" w:hanging="780"/>
      </w:pPr>
      <w:rPr>
        <w:rFonts w:hint="default"/>
        <w:b w:val="0"/>
      </w:rPr>
    </w:lvl>
    <w:lvl w:ilvl="2">
      <w:start w:val="3"/>
      <w:numFmt w:val="decimal"/>
      <w:lvlText w:val="%1.%2.%3"/>
      <w:lvlJc w:val="left"/>
      <w:pPr>
        <w:ind w:left="780" w:hanging="780"/>
      </w:pPr>
      <w:rPr>
        <w:rFonts w:hint="default"/>
      </w:rPr>
    </w:lvl>
    <w:lvl w:ilvl="3">
      <w:start w:val="1"/>
      <w:numFmt w:val="decimal"/>
      <w:lvlText w:val="%15.4.%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5450F3C"/>
    <w:multiLevelType w:val="hybridMultilevel"/>
    <w:tmpl w:val="1020DC6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39"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40" w15:restartNumberingAfterBreak="0">
    <w:nsid w:val="29113A95"/>
    <w:multiLevelType w:val="multilevel"/>
    <w:tmpl w:val="613818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C5A3F34"/>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0723C32"/>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5" w15:restartNumberingAfterBreak="0">
    <w:nsid w:val="3168281A"/>
    <w:multiLevelType w:val="multilevel"/>
    <w:tmpl w:val="178831E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1902B3F"/>
    <w:multiLevelType w:val="hybridMultilevel"/>
    <w:tmpl w:val="A48C425E"/>
    <w:lvl w:ilvl="0" w:tplc="041B000F">
      <w:start w:val="1"/>
      <w:numFmt w:val="decimal"/>
      <w:lvlText w:val="%1."/>
      <w:lvlJc w:val="left"/>
      <w:pPr>
        <w:ind w:left="1872" w:hanging="360"/>
      </w:pPr>
    </w:lvl>
    <w:lvl w:ilvl="1" w:tplc="041B0019" w:tentative="1">
      <w:start w:val="1"/>
      <w:numFmt w:val="lowerLetter"/>
      <w:lvlText w:val="%2."/>
      <w:lvlJc w:val="left"/>
      <w:pPr>
        <w:ind w:left="2592" w:hanging="360"/>
      </w:pPr>
    </w:lvl>
    <w:lvl w:ilvl="2" w:tplc="041B001B" w:tentative="1">
      <w:start w:val="1"/>
      <w:numFmt w:val="lowerRoman"/>
      <w:lvlText w:val="%3."/>
      <w:lvlJc w:val="right"/>
      <w:pPr>
        <w:ind w:left="3312" w:hanging="180"/>
      </w:pPr>
    </w:lvl>
    <w:lvl w:ilvl="3" w:tplc="041B000F" w:tentative="1">
      <w:start w:val="1"/>
      <w:numFmt w:val="decimal"/>
      <w:lvlText w:val="%4."/>
      <w:lvlJc w:val="left"/>
      <w:pPr>
        <w:ind w:left="4032" w:hanging="360"/>
      </w:pPr>
    </w:lvl>
    <w:lvl w:ilvl="4" w:tplc="041B0019" w:tentative="1">
      <w:start w:val="1"/>
      <w:numFmt w:val="lowerLetter"/>
      <w:lvlText w:val="%5."/>
      <w:lvlJc w:val="left"/>
      <w:pPr>
        <w:ind w:left="4752" w:hanging="360"/>
      </w:pPr>
    </w:lvl>
    <w:lvl w:ilvl="5" w:tplc="041B001B" w:tentative="1">
      <w:start w:val="1"/>
      <w:numFmt w:val="lowerRoman"/>
      <w:lvlText w:val="%6."/>
      <w:lvlJc w:val="right"/>
      <w:pPr>
        <w:ind w:left="5472" w:hanging="180"/>
      </w:pPr>
    </w:lvl>
    <w:lvl w:ilvl="6" w:tplc="041B000F" w:tentative="1">
      <w:start w:val="1"/>
      <w:numFmt w:val="decimal"/>
      <w:lvlText w:val="%7."/>
      <w:lvlJc w:val="left"/>
      <w:pPr>
        <w:ind w:left="6192" w:hanging="360"/>
      </w:pPr>
    </w:lvl>
    <w:lvl w:ilvl="7" w:tplc="041B0019" w:tentative="1">
      <w:start w:val="1"/>
      <w:numFmt w:val="lowerLetter"/>
      <w:lvlText w:val="%8."/>
      <w:lvlJc w:val="left"/>
      <w:pPr>
        <w:ind w:left="6912" w:hanging="360"/>
      </w:pPr>
    </w:lvl>
    <w:lvl w:ilvl="8" w:tplc="041B001B" w:tentative="1">
      <w:start w:val="1"/>
      <w:numFmt w:val="lowerRoman"/>
      <w:lvlText w:val="%9."/>
      <w:lvlJc w:val="right"/>
      <w:pPr>
        <w:ind w:left="7632" w:hanging="180"/>
      </w:pPr>
    </w:lvl>
  </w:abstractNum>
  <w:abstractNum w:abstractNumId="47" w15:restartNumberingAfterBreak="0">
    <w:nsid w:val="34E5D8CF"/>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35A707D8"/>
    <w:multiLevelType w:val="hybridMultilevel"/>
    <w:tmpl w:val="415AA51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9"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0" w15:restartNumberingAfterBreak="0">
    <w:nsid w:val="37711D2D"/>
    <w:multiLevelType w:val="hybridMultilevel"/>
    <w:tmpl w:val="459E126C"/>
    <w:lvl w:ilvl="0" w:tplc="4010F512">
      <w:start w:val="1"/>
      <w:numFmt w:val="lowerLetter"/>
      <w:lvlText w:val="%1)"/>
      <w:lvlJc w:val="left"/>
      <w:pPr>
        <w:ind w:left="1843" w:hanging="360"/>
      </w:pPr>
      <w:rPr>
        <w:rFonts w:cs="Times New Roman" w:hint="default"/>
        <w:b w:val="0"/>
        <w:i w:val="0"/>
        <w:sz w:val="22"/>
        <w:szCs w:val="22"/>
      </w:rPr>
    </w:lvl>
    <w:lvl w:ilvl="1" w:tplc="041B0019" w:tentative="1">
      <w:start w:val="1"/>
      <w:numFmt w:val="lowerLetter"/>
      <w:lvlText w:val="%2."/>
      <w:lvlJc w:val="left"/>
      <w:pPr>
        <w:ind w:left="2563" w:hanging="360"/>
      </w:pPr>
    </w:lvl>
    <w:lvl w:ilvl="2" w:tplc="041B001B" w:tentative="1">
      <w:start w:val="1"/>
      <w:numFmt w:val="lowerRoman"/>
      <w:lvlText w:val="%3."/>
      <w:lvlJc w:val="right"/>
      <w:pPr>
        <w:ind w:left="3283" w:hanging="180"/>
      </w:pPr>
    </w:lvl>
    <w:lvl w:ilvl="3" w:tplc="041B000F" w:tentative="1">
      <w:start w:val="1"/>
      <w:numFmt w:val="decimal"/>
      <w:lvlText w:val="%4."/>
      <w:lvlJc w:val="left"/>
      <w:pPr>
        <w:ind w:left="4003" w:hanging="360"/>
      </w:pPr>
    </w:lvl>
    <w:lvl w:ilvl="4" w:tplc="041B0019" w:tentative="1">
      <w:start w:val="1"/>
      <w:numFmt w:val="lowerLetter"/>
      <w:lvlText w:val="%5."/>
      <w:lvlJc w:val="left"/>
      <w:pPr>
        <w:ind w:left="4723" w:hanging="360"/>
      </w:pPr>
    </w:lvl>
    <w:lvl w:ilvl="5" w:tplc="041B001B" w:tentative="1">
      <w:start w:val="1"/>
      <w:numFmt w:val="lowerRoman"/>
      <w:lvlText w:val="%6."/>
      <w:lvlJc w:val="right"/>
      <w:pPr>
        <w:ind w:left="5443" w:hanging="180"/>
      </w:pPr>
    </w:lvl>
    <w:lvl w:ilvl="6" w:tplc="041B000F" w:tentative="1">
      <w:start w:val="1"/>
      <w:numFmt w:val="decimal"/>
      <w:lvlText w:val="%7."/>
      <w:lvlJc w:val="left"/>
      <w:pPr>
        <w:ind w:left="6163" w:hanging="360"/>
      </w:pPr>
    </w:lvl>
    <w:lvl w:ilvl="7" w:tplc="041B0019" w:tentative="1">
      <w:start w:val="1"/>
      <w:numFmt w:val="lowerLetter"/>
      <w:lvlText w:val="%8."/>
      <w:lvlJc w:val="left"/>
      <w:pPr>
        <w:ind w:left="6883" w:hanging="360"/>
      </w:pPr>
    </w:lvl>
    <w:lvl w:ilvl="8" w:tplc="041B001B" w:tentative="1">
      <w:start w:val="1"/>
      <w:numFmt w:val="lowerRoman"/>
      <w:lvlText w:val="%9."/>
      <w:lvlJc w:val="right"/>
      <w:pPr>
        <w:ind w:left="7603" w:hanging="180"/>
      </w:pPr>
    </w:lvl>
  </w:abstractNum>
  <w:abstractNum w:abstractNumId="51"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52" w15:restartNumberingAfterBreak="0">
    <w:nsid w:val="3A620737"/>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E9F095F"/>
    <w:multiLevelType w:val="multilevel"/>
    <w:tmpl w:val="758AC5AA"/>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55"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59" w15:restartNumberingAfterBreak="0">
    <w:nsid w:val="43A9716A"/>
    <w:multiLevelType w:val="hybridMultilevel"/>
    <w:tmpl w:val="641E4E9C"/>
    <w:lvl w:ilvl="0" w:tplc="618EFDF0">
      <w:start w:val="1"/>
      <w:numFmt w:val="lowerLetter"/>
      <w:lvlText w:val="%1)"/>
      <w:lvlJc w:val="left"/>
      <w:pPr>
        <w:ind w:left="720" w:hanging="360"/>
      </w:pPr>
    </w:lvl>
    <w:lvl w:ilvl="1" w:tplc="886E4E08">
      <w:start w:val="1"/>
      <w:numFmt w:val="lowerLetter"/>
      <w:lvlText w:val="%2."/>
      <w:lvlJc w:val="left"/>
      <w:pPr>
        <w:ind w:left="1440" w:hanging="360"/>
      </w:pPr>
    </w:lvl>
    <w:lvl w:ilvl="2" w:tplc="21089308" w:tentative="1">
      <w:start w:val="1"/>
      <w:numFmt w:val="lowerRoman"/>
      <w:lvlText w:val="%3."/>
      <w:lvlJc w:val="right"/>
      <w:pPr>
        <w:ind w:left="2160" w:hanging="180"/>
      </w:pPr>
    </w:lvl>
    <w:lvl w:ilvl="3" w:tplc="02C6DA26" w:tentative="1">
      <w:start w:val="1"/>
      <w:numFmt w:val="decimal"/>
      <w:lvlText w:val="%4."/>
      <w:lvlJc w:val="left"/>
      <w:pPr>
        <w:ind w:left="2880" w:hanging="360"/>
      </w:pPr>
    </w:lvl>
    <w:lvl w:ilvl="4" w:tplc="9290483E" w:tentative="1">
      <w:start w:val="1"/>
      <w:numFmt w:val="lowerLetter"/>
      <w:lvlText w:val="%5."/>
      <w:lvlJc w:val="left"/>
      <w:pPr>
        <w:ind w:left="3600" w:hanging="360"/>
      </w:pPr>
    </w:lvl>
    <w:lvl w:ilvl="5" w:tplc="C7BE37FA" w:tentative="1">
      <w:start w:val="1"/>
      <w:numFmt w:val="lowerRoman"/>
      <w:lvlText w:val="%6."/>
      <w:lvlJc w:val="right"/>
      <w:pPr>
        <w:ind w:left="4320" w:hanging="180"/>
      </w:pPr>
    </w:lvl>
    <w:lvl w:ilvl="6" w:tplc="DE2A6F4A" w:tentative="1">
      <w:start w:val="1"/>
      <w:numFmt w:val="decimal"/>
      <w:lvlText w:val="%7."/>
      <w:lvlJc w:val="left"/>
      <w:pPr>
        <w:ind w:left="5040" w:hanging="360"/>
      </w:pPr>
    </w:lvl>
    <w:lvl w:ilvl="7" w:tplc="02827770" w:tentative="1">
      <w:start w:val="1"/>
      <w:numFmt w:val="lowerLetter"/>
      <w:lvlText w:val="%8."/>
      <w:lvlJc w:val="left"/>
      <w:pPr>
        <w:ind w:left="5760" w:hanging="360"/>
      </w:pPr>
    </w:lvl>
    <w:lvl w:ilvl="8" w:tplc="9E8CF15C" w:tentative="1">
      <w:start w:val="1"/>
      <w:numFmt w:val="lowerRoman"/>
      <w:lvlText w:val="%9."/>
      <w:lvlJc w:val="right"/>
      <w:pPr>
        <w:ind w:left="6480" w:hanging="180"/>
      </w:pPr>
    </w:lvl>
  </w:abstractNum>
  <w:abstractNum w:abstractNumId="60" w15:restartNumberingAfterBreak="0">
    <w:nsid w:val="43FD0A8C"/>
    <w:multiLevelType w:val="hybridMultilevel"/>
    <w:tmpl w:val="ABDCA68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1"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62"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60F5DB1"/>
    <w:multiLevelType w:val="hybridMultilevel"/>
    <w:tmpl w:val="F98C301A"/>
    <w:lvl w:ilvl="0" w:tplc="FFFFFFFF">
      <w:start w:val="1"/>
      <w:numFmt w:val="decimal"/>
      <w:lvlText w:val="%1."/>
      <w:lvlJc w:val="left"/>
      <w:pPr>
        <w:ind w:left="1104" w:hanging="360"/>
      </w:pPr>
      <w:rPr>
        <w:b w:val="0"/>
        <w:bCs/>
      </w:rPr>
    </w:lvl>
    <w:lvl w:ilvl="1" w:tplc="FFFFFFFF">
      <w:start w:val="1"/>
      <w:numFmt w:val="lowerLetter"/>
      <w:lvlText w:val="%2."/>
      <w:lvlJc w:val="left"/>
      <w:pPr>
        <w:ind w:left="1824" w:hanging="360"/>
      </w:pPr>
    </w:lvl>
    <w:lvl w:ilvl="2" w:tplc="FFFFFFFF">
      <w:start w:val="1"/>
      <w:numFmt w:val="lowerRoman"/>
      <w:lvlText w:val="%3."/>
      <w:lvlJc w:val="right"/>
      <w:pPr>
        <w:ind w:left="2544" w:hanging="180"/>
      </w:pPr>
    </w:lvl>
    <w:lvl w:ilvl="3" w:tplc="FFFFFFFF">
      <w:start w:val="1"/>
      <w:numFmt w:val="decimal"/>
      <w:lvlText w:val="%4."/>
      <w:lvlJc w:val="left"/>
      <w:pPr>
        <w:ind w:left="3264" w:hanging="360"/>
      </w:pPr>
    </w:lvl>
    <w:lvl w:ilvl="4" w:tplc="FFFFFFFF">
      <w:start w:val="1"/>
      <w:numFmt w:val="lowerLetter"/>
      <w:lvlText w:val="%5."/>
      <w:lvlJc w:val="left"/>
      <w:pPr>
        <w:ind w:left="3984" w:hanging="360"/>
      </w:pPr>
    </w:lvl>
    <w:lvl w:ilvl="5" w:tplc="FFFFFFFF">
      <w:start w:val="1"/>
      <w:numFmt w:val="lowerRoman"/>
      <w:lvlText w:val="%6."/>
      <w:lvlJc w:val="right"/>
      <w:pPr>
        <w:ind w:left="4704" w:hanging="180"/>
      </w:pPr>
    </w:lvl>
    <w:lvl w:ilvl="6" w:tplc="FFFFFFFF">
      <w:start w:val="1"/>
      <w:numFmt w:val="decimal"/>
      <w:lvlText w:val="%7."/>
      <w:lvlJc w:val="left"/>
      <w:pPr>
        <w:ind w:left="5424" w:hanging="360"/>
      </w:pPr>
    </w:lvl>
    <w:lvl w:ilvl="7" w:tplc="FFFFFFFF">
      <w:start w:val="1"/>
      <w:numFmt w:val="lowerLetter"/>
      <w:lvlText w:val="%8."/>
      <w:lvlJc w:val="left"/>
      <w:pPr>
        <w:ind w:left="6144" w:hanging="360"/>
      </w:pPr>
    </w:lvl>
    <w:lvl w:ilvl="8" w:tplc="FFFFFFFF">
      <w:start w:val="1"/>
      <w:numFmt w:val="lowerRoman"/>
      <w:lvlText w:val="%9."/>
      <w:lvlJc w:val="right"/>
      <w:pPr>
        <w:ind w:left="6864" w:hanging="180"/>
      </w:pPr>
    </w:lvl>
  </w:abstractNum>
  <w:abstractNum w:abstractNumId="64" w15:restartNumberingAfterBreak="0">
    <w:nsid w:val="470A04C9"/>
    <w:multiLevelType w:val="hybridMultilevel"/>
    <w:tmpl w:val="24DA0630"/>
    <w:lvl w:ilvl="0" w:tplc="CDB06EC4">
      <w:start w:val="1"/>
      <w:numFmt w:val="decimal"/>
      <w:lvlText w:val="%1."/>
      <w:lvlJc w:val="left"/>
      <w:pPr>
        <w:tabs>
          <w:tab w:val="num" w:pos="600"/>
        </w:tabs>
        <w:ind w:left="600" w:hanging="360"/>
      </w:pPr>
      <w:rPr>
        <w:b w:val="0"/>
        <w:bCs w:val="0"/>
      </w:r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65"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67"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8" w15:restartNumberingAfterBreak="0">
    <w:nsid w:val="4D7C49DA"/>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9"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E6647C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2" w15:restartNumberingAfterBreak="0">
    <w:nsid w:val="4F4D140B"/>
    <w:multiLevelType w:val="hybridMultilevel"/>
    <w:tmpl w:val="3F900A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01C1212"/>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74" w15:restartNumberingAfterBreak="0">
    <w:nsid w:val="51B66E2B"/>
    <w:multiLevelType w:val="hybridMultilevel"/>
    <w:tmpl w:val="6292ED82"/>
    <w:lvl w:ilvl="0" w:tplc="0C8EFCB8">
      <w:start w:val="1"/>
      <w:numFmt w:val="decimal"/>
      <w:lvlText w:val="15.4.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552657AF"/>
    <w:multiLevelType w:val="hybridMultilevel"/>
    <w:tmpl w:val="4AFAA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79"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80" w15:restartNumberingAfterBreak="0">
    <w:nsid w:val="5EDC73F9"/>
    <w:multiLevelType w:val="hybridMultilevel"/>
    <w:tmpl w:val="F4EE0660"/>
    <w:lvl w:ilvl="0" w:tplc="041B0001">
      <w:start w:val="1"/>
      <w:numFmt w:val="bullet"/>
      <w:lvlText w:val=""/>
      <w:lvlJc w:val="left"/>
      <w:pPr>
        <w:ind w:left="1630" w:hanging="360"/>
      </w:pPr>
      <w:rPr>
        <w:rFonts w:ascii="Symbol" w:hAnsi="Symbol" w:hint="default"/>
      </w:rPr>
    </w:lvl>
    <w:lvl w:ilvl="1" w:tplc="041B0003" w:tentative="1">
      <w:start w:val="1"/>
      <w:numFmt w:val="bullet"/>
      <w:lvlText w:val="o"/>
      <w:lvlJc w:val="left"/>
      <w:pPr>
        <w:ind w:left="2350" w:hanging="360"/>
      </w:pPr>
      <w:rPr>
        <w:rFonts w:ascii="Courier New" w:hAnsi="Courier New" w:cs="Courier New" w:hint="default"/>
      </w:rPr>
    </w:lvl>
    <w:lvl w:ilvl="2" w:tplc="041B0005" w:tentative="1">
      <w:start w:val="1"/>
      <w:numFmt w:val="bullet"/>
      <w:lvlText w:val=""/>
      <w:lvlJc w:val="left"/>
      <w:pPr>
        <w:ind w:left="3070" w:hanging="360"/>
      </w:pPr>
      <w:rPr>
        <w:rFonts w:ascii="Wingdings" w:hAnsi="Wingdings" w:hint="default"/>
      </w:rPr>
    </w:lvl>
    <w:lvl w:ilvl="3" w:tplc="041B0001" w:tentative="1">
      <w:start w:val="1"/>
      <w:numFmt w:val="bullet"/>
      <w:lvlText w:val=""/>
      <w:lvlJc w:val="left"/>
      <w:pPr>
        <w:ind w:left="3790" w:hanging="360"/>
      </w:pPr>
      <w:rPr>
        <w:rFonts w:ascii="Symbol" w:hAnsi="Symbol" w:hint="default"/>
      </w:rPr>
    </w:lvl>
    <w:lvl w:ilvl="4" w:tplc="041B0003" w:tentative="1">
      <w:start w:val="1"/>
      <w:numFmt w:val="bullet"/>
      <w:lvlText w:val="o"/>
      <w:lvlJc w:val="left"/>
      <w:pPr>
        <w:ind w:left="4510" w:hanging="360"/>
      </w:pPr>
      <w:rPr>
        <w:rFonts w:ascii="Courier New" w:hAnsi="Courier New" w:cs="Courier New" w:hint="default"/>
      </w:rPr>
    </w:lvl>
    <w:lvl w:ilvl="5" w:tplc="041B0005" w:tentative="1">
      <w:start w:val="1"/>
      <w:numFmt w:val="bullet"/>
      <w:lvlText w:val=""/>
      <w:lvlJc w:val="left"/>
      <w:pPr>
        <w:ind w:left="5230" w:hanging="360"/>
      </w:pPr>
      <w:rPr>
        <w:rFonts w:ascii="Wingdings" w:hAnsi="Wingdings" w:hint="default"/>
      </w:rPr>
    </w:lvl>
    <w:lvl w:ilvl="6" w:tplc="041B0001" w:tentative="1">
      <w:start w:val="1"/>
      <w:numFmt w:val="bullet"/>
      <w:lvlText w:val=""/>
      <w:lvlJc w:val="left"/>
      <w:pPr>
        <w:ind w:left="5950" w:hanging="360"/>
      </w:pPr>
      <w:rPr>
        <w:rFonts w:ascii="Symbol" w:hAnsi="Symbol" w:hint="default"/>
      </w:rPr>
    </w:lvl>
    <w:lvl w:ilvl="7" w:tplc="041B0003" w:tentative="1">
      <w:start w:val="1"/>
      <w:numFmt w:val="bullet"/>
      <w:lvlText w:val="o"/>
      <w:lvlJc w:val="left"/>
      <w:pPr>
        <w:ind w:left="6670" w:hanging="360"/>
      </w:pPr>
      <w:rPr>
        <w:rFonts w:ascii="Courier New" w:hAnsi="Courier New" w:cs="Courier New" w:hint="default"/>
      </w:rPr>
    </w:lvl>
    <w:lvl w:ilvl="8" w:tplc="041B0005" w:tentative="1">
      <w:start w:val="1"/>
      <w:numFmt w:val="bullet"/>
      <w:lvlText w:val=""/>
      <w:lvlJc w:val="left"/>
      <w:pPr>
        <w:ind w:left="7390" w:hanging="360"/>
      </w:pPr>
      <w:rPr>
        <w:rFonts w:ascii="Wingdings" w:hAnsi="Wingdings" w:hint="default"/>
      </w:rPr>
    </w:lvl>
  </w:abstractNum>
  <w:abstractNum w:abstractNumId="81"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84" w15:restartNumberingAfterBreak="0">
    <w:nsid w:val="62EA66A8"/>
    <w:multiLevelType w:val="hybridMultilevel"/>
    <w:tmpl w:val="320A2FEC"/>
    <w:lvl w:ilvl="0" w:tplc="D700C7C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65180436"/>
    <w:multiLevelType w:val="hybridMultilevel"/>
    <w:tmpl w:val="BF02617C"/>
    <w:lvl w:ilvl="0" w:tplc="2C68D824">
      <w:start w:val="1"/>
      <w:numFmt w:val="upperLetter"/>
      <w:lvlText w:val="%1)"/>
      <w:lvlJc w:val="left"/>
      <w:pPr>
        <w:ind w:left="720" w:hanging="360"/>
      </w:pPr>
      <w:rPr>
        <w:rFonts w:ascii="Times New Roman" w:hAnsi="Times New Roman" w:cs="Times New Roman"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86"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87" w15:restartNumberingAfterBreak="0">
    <w:nsid w:val="67B251DE"/>
    <w:multiLevelType w:val="hybridMultilevel"/>
    <w:tmpl w:val="24DA0630"/>
    <w:lvl w:ilvl="0" w:tplc="FFFFFFFF">
      <w:start w:val="1"/>
      <w:numFmt w:val="decimal"/>
      <w:lvlText w:val="%1."/>
      <w:lvlJc w:val="left"/>
      <w:pPr>
        <w:tabs>
          <w:tab w:val="num" w:pos="600"/>
        </w:tabs>
        <w:ind w:left="600" w:hanging="360"/>
      </w:pPr>
      <w:rPr>
        <w:b w:val="0"/>
        <w:bCs w:val="0"/>
      </w:r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88"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0"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1"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92"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4361424"/>
    <w:multiLevelType w:val="hybridMultilevel"/>
    <w:tmpl w:val="BD3AD7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8"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100"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101" w15:restartNumberingAfterBreak="0">
    <w:nsid w:val="7EF13F54"/>
    <w:multiLevelType w:val="multilevel"/>
    <w:tmpl w:val="97FE77D2"/>
    <w:lvl w:ilvl="0">
      <w:start w:val="1"/>
      <w:numFmt w:val="decimal"/>
      <w:lvlText w:val="%1."/>
      <w:lvlJc w:val="left"/>
      <w:pPr>
        <w:ind w:left="600" w:hanging="360"/>
      </w:pPr>
    </w:lvl>
    <w:lvl w:ilvl="1">
      <w:start w:val="1"/>
      <w:numFmt w:val="lowerLetter"/>
      <w:lvlText w:val="%2."/>
      <w:lvlJc w:val="left"/>
      <w:pPr>
        <w:ind w:left="1440" w:hanging="360"/>
      </w:pPr>
    </w:lvl>
    <w:lvl w:ilvl="2">
      <w:start w:val="1"/>
      <w:numFmt w:val="bullet"/>
      <w:lvlText w:val="-"/>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6343732">
    <w:abstractNumId w:val="98"/>
  </w:num>
  <w:num w:numId="2" w16cid:durableId="765925044">
    <w:abstractNumId w:val="65"/>
  </w:num>
  <w:num w:numId="3" w16cid:durableId="284965391">
    <w:abstractNumId w:val="40"/>
  </w:num>
  <w:num w:numId="4" w16cid:durableId="1237516917">
    <w:abstractNumId w:val="34"/>
  </w:num>
  <w:num w:numId="5" w16cid:durableId="2114858060">
    <w:abstractNumId w:val="75"/>
  </w:num>
  <w:num w:numId="6" w16cid:durableId="830947927">
    <w:abstractNumId w:val="29"/>
  </w:num>
  <w:num w:numId="7" w16cid:durableId="219053371">
    <w:abstractNumId w:val="51"/>
  </w:num>
  <w:num w:numId="8" w16cid:durableId="794983634">
    <w:abstractNumId w:val="85"/>
  </w:num>
  <w:num w:numId="9" w16cid:durableId="92632548">
    <w:abstractNumId w:val="42"/>
  </w:num>
  <w:num w:numId="10" w16cid:durableId="346829318">
    <w:abstractNumId w:val="53"/>
  </w:num>
  <w:num w:numId="11" w16cid:durableId="1453131978">
    <w:abstractNumId w:val="59"/>
  </w:num>
  <w:num w:numId="12" w16cid:durableId="120656003">
    <w:abstractNumId w:val="100"/>
  </w:num>
  <w:num w:numId="13" w16cid:durableId="678435385">
    <w:abstractNumId w:val="43"/>
  </w:num>
  <w:num w:numId="14" w16cid:durableId="402681261">
    <w:abstractNumId w:val="52"/>
  </w:num>
  <w:num w:numId="15" w16cid:durableId="1739671029">
    <w:abstractNumId w:val="80"/>
  </w:num>
  <w:num w:numId="16" w16cid:durableId="1477910829">
    <w:abstractNumId w:val="88"/>
  </w:num>
  <w:num w:numId="17" w16cid:durableId="1983002768">
    <w:abstractNumId w:val="92"/>
  </w:num>
  <w:num w:numId="18" w16cid:durableId="1663778216">
    <w:abstractNumId w:val="50"/>
  </w:num>
  <w:num w:numId="19" w16cid:durableId="1160193429">
    <w:abstractNumId w:val="48"/>
  </w:num>
  <w:num w:numId="20" w16cid:durableId="2061858122">
    <w:abstractNumId w:val="28"/>
  </w:num>
  <w:num w:numId="21" w16cid:durableId="922379669">
    <w:abstractNumId w:val="76"/>
  </w:num>
  <w:num w:numId="22" w16cid:durableId="348914738">
    <w:abstractNumId w:val="73"/>
  </w:num>
  <w:num w:numId="23" w16cid:durableId="142161483">
    <w:abstractNumId w:val="68"/>
  </w:num>
  <w:num w:numId="24" w16cid:durableId="1883514736">
    <w:abstractNumId w:val="46"/>
  </w:num>
  <w:num w:numId="25" w16cid:durableId="2075660150">
    <w:abstractNumId w:val="33"/>
  </w:num>
  <w:num w:numId="26" w16cid:durableId="151525202">
    <w:abstractNumId w:val="37"/>
  </w:num>
  <w:num w:numId="27" w16cid:durableId="1965192017">
    <w:abstractNumId w:val="15"/>
  </w:num>
  <w:num w:numId="28" w16cid:durableId="822771457">
    <w:abstractNumId w:val="24"/>
  </w:num>
  <w:num w:numId="29" w16cid:durableId="1783452670">
    <w:abstractNumId w:val="79"/>
  </w:num>
  <w:num w:numId="30" w16cid:durableId="1831749666">
    <w:abstractNumId w:val="31"/>
  </w:num>
  <w:num w:numId="31" w16cid:durableId="467669732">
    <w:abstractNumId w:val="41"/>
  </w:num>
  <w:num w:numId="32" w16cid:durableId="482812906">
    <w:abstractNumId w:val="27"/>
  </w:num>
  <w:num w:numId="33" w16cid:durableId="741103892">
    <w:abstractNumId w:val="26"/>
  </w:num>
  <w:num w:numId="34" w16cid:durableId="742291027">
    <w:abstractNumId w:val="45"/>
  </w:num>
  <w:num w:numId="35" w16cid:durableId="446431965">
    <w:abstractNumId w:val="96"/>
  </w:num>
  <w:num w:numId="36" w16cid:durableId="1041976664">
    <w:abstractNumId w:val="74"/>
  </w:num>
  <w:num w:numId="37" w16cid:durableId="1513110347">
    <w:abstractNumId w:val="36"/>
  </w:num>
  <w:num w:numId="38" w16cid:durableId="1461337803">
    <w:abstractNumId w:val="19"/>
  </w:num>
  <w:num w:numId="39" w16cid:durableId="1358433035">
    <w:abstractNumId w:val="81"/>
  </w:num>
  <w:num w:numId="40" w16cid:durableId="1578175167">
    <w:abstractNumId w:val="23"/>
  </w:num>
  <w:num w:numId="41" w16cid:durableId="3993992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21128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1693746">
    <w:abstractNumId w:val="17"/>
    <w:lvlOverride w:ilvl="0">
      <w:startOverride w:val="1"/>
    </w:lvlOverride>
  </w:num>
  <w:num w:numId="44" w16cid:durableId="1720861947">
    <w:abstractNumId w:val="39"/>
    <w:lvlOverride w:ilvl="0">
      <w:startOverride w:val="1"/>
    </w:lvlOverride>
  </w:num>
  <w:num w:numId="45" w16cid:durableId="15087912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0576807">
    <w:abstractNumId w:val="54"/>
    <w:lvlOverride w:ilvl="0">
      <w:startOverride w:val="1"/>
    </w:lvlOverride>
  </w:num>
  <w:num w:numId="47" w16cid:durableId="4789576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5314599">
    <w:abstractNumId w:val="38"/>
  </w:num>
  <w:num w:numId="49" w16cid:durableId="1781559167">
    <w:abstractNumId w:val="86"/>
  </w:num>
  <w:num w:numId="50" w16cid:durableId="171862318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22725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0433755">
    <w:abstractNumId w:val="83"/>
    <w:lvlOverride w:ilvl="0">
      <w:startOverride w:val="1"/>
    </w:lvlOverride>
  </w:num>
  <w:num w:numId="53" w16cid:durableId="4474287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48005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232778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34893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53945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9172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61651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44341049">
    <w:abstractNumId w:val="66"/>
    <w:lvlOverride w:ilvl="0">
      <w:startOverride w:val="1"/>
    </w:lvlOverride>
  </w:num>
  <w:num w:numId="61" w16cid:durableId="1368332098">
    <w:abstractNumId w:val="99"/>
  </w:num>
  <w:num w:numId="62" w16cid:durableId="9157495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05813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200235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78277045">
    <w:abstractNumId w:val="91"/>
    <w:lvlOverride w:ilvl="0">
      <w:startOverride w:val="1"/>
    </w:lvlOverride>
  </w:num>
  <w:num w:numId="66" w16cid:durableId="1881169424">
    <w:abstractNumId w:val="30"/>
    <w:lvlOverride w:ilvl="0">
      <w:startOverride w:val="1"/>
    </w:lvlOverride>
  </w:num>
  <w:num w:numId="67" w16cid:durableId="1324696182">
    <w:abstractNumId w:val="78"/>
  </w:num>
  <w:num w:numId="68" w16cid:durableId="1880582504">
    <w:abstractNumId w:val="101"/>
  </w:num>
  <w:num w:numId="69" w16cid:durableId="2053381486">
    <w:abstractNumId w:val="58"/>
  </w:num>
  <w:num w:numId="70" w16cid:durableId="1296982930">
    <w:abstractNumId w:val="94"/>
  </w:num>
  <w:num w:numId="71" w16cid:durableId="616252341">
    <w:abstractNumId w:val="44"/>
  </w:num>
  <w:num w:numId="72" w16cid:durableId="782647610">
    <w:abstractNumId w:val="61"/>
  </w:num>
  <w:num w:numId="73" w16cid:durableId="34014221">
    <w:abstractNumId w:val="77"/>
  </w:num>
  <w:num w:numId="74" w16cid:durableId="265581491">
    <w:abstractNumId w:val="64"/>
  </w:num>
  <w:num w:numId="75" w16cid:durableId="1600487281">
    <w:abstractNumId w:val="97"/>
  </w:num>
  <w:num w:numId="76" w16cid:durableId="1977762445">
    <w:abstractNumId w:val="2"/>
  </w:num>
  <w:num w:numId="77" w16cid:durableId="1384476658">
    <w:abstractNumId w:val="69"/>
  </w:num>
  <w:num w:numId="78" w16cid:durableId="822159911">
    <w:abstractNumId w:val="35"/>
  </w:num>
  <w:num w:numId="79" w16cid:durableId="1276062943">
    <w:abstractNumId w:val="95"/>
  </w:num>
  <w:num w:numId="80" w16cid:durableId="370570909">
    <w:abstractNumId w:val="72"/>
  </w:num>
  <w:num w:numId="81" w16cid:durableId="883256480">
    <w:abstractNumId w:val="21"/>
  </w:num>
  <w:num w:numId="82" w16cid:durableId="1092242890">
    <w:abstractNumId w:val="93"/>
  </w:num>
  <w:num w:numId="83" w16cid:durableId="1592544797">
    <w:abstractNumId w:val="70"/>
  </w:num>
  <w:num w:numId="84" w16cid:durableId="523713214">
    <w:abstractNumId w:val="25"/>
  </w:num>
  <w:num w:numId="85" w16cid:durableId="1479034052">
    <w:abstractNumId w:val="14"/>
  </w:num>
  <w:num w:numId="86" w16cid:durableId="416251528">
    <w:abstractNumId w:val="63"/>
  </w:num>
  <w:num w:numId="87" w16cid:durableId="179706883">
    <w:abstractNumId w:val="60"/>
  </w:num>
  <w:num w:numId="88" w16cid:durableId="36199072">
    <w:abstractNumId w:val="47"/>
  </w:num>
  <w:num w:numId="89" w16cid:durableId="1803309720">
    <w:abstractNumId w:val="0"/>
  </w:num>
  <w:num w:numId="90" w16cid:durableId="1331248829">
    <w:abstractNumId w:val="1"/>
  </w:num>
  <w:num w:numId="91" w16cid:durableId="1815487409">
    <w:abstractNumId w:val="87"/>
  </w:num>
  <w:num w:numId="92" w16cid:durableId="899949525">
    <w:abstractNumId w:val="84"/>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olaris VO">
    <w15:presenceInfo w15:providerId="AD" w15:userId="S::scholarisvo@skolam.sk::a43a4aa9-31e4-401e-ba38-1d82c4d1d8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48"/>
    <w:rsid w:val="00000B03"/>
    <w:rsid w:val="00000E71"/>
    <w:rsid w:val="00001147"/>
    <w:rsid w:val="00001595"/>
    <w:rsid w:val="00001B92"/>
    <w:rsid w:val="00002FB1"/>
    <w:rsid w:val="0000332F"/>
    <w:rsid w:val="00003B63"/>
    <w:rsid w:val="00003C2F"/>
    <w:rsid w:val="00004386"/>
    <w:rsid w:val="0000482D"/>
    <w:rsid w:val="00010020"/>
    <w:rsid w:val="00010C90"/>
    <w:rsid w:val="00011259"/>
    <w:rsid w:val="0001248D"/>
    <w:rsid w:val="000131D0"/>
    <w:rsid w:val="00013E6A"/>
    <w:rsid w:val="000142C1"/>
    <w:rsid w:val="00014658"/>
    <w:rsid w:val="00014DDA"/>
    <w:rsid w:val="00015630"/>
    <w:rsid w:val="00015A00"/>
    <w:rsid w:val="00017E36"/>
    <w:rsid w:val="00020F82"/>
    <w:rsid w:val="0002124F"/>
    <w:rsid w:val="000215C1"/>
    <w:rsid w:val="00021953"/>
    <w:rsid w:val="00022E81"/>
    <w:rsid w:val="000240F0"/>
    <w:rsid w:val="000249AC"/>
    <w:rsid w:val="00024A0E"/>
    <w:rsid w:val="00025B55"/>
    <w:rsid w:val="000260B6"/>
    <w:rsid w:val="00027163"/>
    <w:rsid w:val="00027349"/>
    <w:rsid w:val="00027853"/>
    <w:rsid w:val="00031A5E"/>
    <w:rsid w:val="00031E64"/>
    <w:rsid w:val="000339EB"/>
    <w:rsid w:val="00033D70"/>
    <w:rsid w:val="000358B1"/>
    <w:rsid w:val="00035E79"/>
    <w:rsid w:val="000361DE"/>
    <w:rsid w:val="0003750B"/>
    <w:rsid w:val="000379EE"/>
    <w:rsid w:val="0004017F"/>
    <w:rsid w:val="00041670"/>
    <w:rsid w:val="00041814"/>
    <w:rsid w:val="00041880"/>
    <w:rsid w:val="000423EC"/>
    <w:rsid w:val="00042515"/>
    <w:rsid w:val="00043AB3"/>
    <w:rsid w:val="000444C0"/>
    <w:rsid w:val="0004492B"/>
    <w:rsid w:val="00045369"/>
    <w:rsid w:val="000459B5"/>
    <w:rsid w:val="00046612"/>
    <w:rsid w:val="0004740F"/>
    <w:rsid w:val="00047D39"/>
    <w:rsid w:val="00047DB5"/>
    <w:rsid w:val="00051A48"/>
    <w:rsid w:val="00051BBD"/>
    <w:rsid w:val="00052381"/>
    <w:rsid w:val="00053232"/>
    <w:rsid w:val="00054CED"/>
    <w:rsid w:val="00055735"/>
    <w:rsid w:val="00055C0C"/>
    <w:rsid w:val="000560B0"/>
    <w:rsid w:val="00056C99"/>
    <w:rsid w:val="00057E5E"/>
    <w:rsid w:val="0006006B"/>
    <w:rsid w:val="00060C5E"/>
    <w:rsid w:val="00060DAF"/>
    <w:rsid w:val="00062343"/>
    <w:rsid w:val="0006388A"/>
    <w:rsid w:val="00063B2D"/>
    <w:rsid w:val="00063B89"/>
    <w:rsid w:val="00064017"/>
    <w:rsid w:val="0006428B"/>
    <w:rsid w:val="00065DAA"/>
    <w:rsid w:val="00066326"/>
    <w:rsid w:val="000665A1"/>
    <w:rsid w:val="000665DC"/>
    <w:rsid w:val="00066D09"/>
    <w:rsid w:val="00067242"/>
    <w:rsid w:val="00067996"/>
    <w:rsid w:val="00070022"/>
    <w:rsid w:val="00070442"/>
    <w:rsid w:val="00070B0F"/>
    <w:rsid w:val="00072162"/>
    <w:rsid w:val="000722CB"/>
    <w:rsid w:val="000767F6"/>
    <w:rsid w:val="00076BBF"/>
    <w:rsid w:val="00076C39"/>
    <w:rsid w:val="00077544"/>
    <w:rsid w:val="00077584"/>
    <w:rsid w:val="00077E44"/>
    <w:rsid w:val="000824B4"/>
    <w:rsid w:val="0008485D"/>
    <w:rsid w:val="00085130"/>
    <w:rsid w:val="00086154"/>
    <w:rsid w:val="00086542"/>
    <w:rsid w:val="00086BE3"/>
    <w:rsid w:val="00086C24"/>
    <w:rsid w:val="000904CB"/>
    <w:rsid w:val="000930CC"/>
    <w:rsid w:val="00093D3E"/>
    <w:rsid w:val="00094C06"/>
    <w:rsid w:val="00094DE6"/>
    <w:rsid w:val="0009553A"/>
    <w:rsid w:val="0009661B"/>
    <w:rsid w:val="00096B27"/>
    <w:rsid w:val="00096E2B"/>
    <w:rsid w:val="000A063F"/>
    <w:rsid w:val="000A0817"/>
    <w:rsid w:val="000A08AC"/>
    <w:rsid w:val="000A0B7A"/>
    <w:rsid w:val="000A0DCC"/>
    <w:rsid w:val="000A18F3"/>
    <w:rsid w:val="000A21C0"/>
    <w:rsid w:val="000A2707"/>
    <w:rsid w:val="000A2CAE"/>
    <w:rsid w:val="000A3515"/>
    <w:rsid w:val="000A3D60"/>
    <w:rsid w:val="000A4161"/>
    <w:rsid w:val="000A44AA"/>
    <w:rsid w:val="000A4ACF"/>
    <w:rsid w:val="000A51C5"/>
    <w:rsid w:val="000A51E7"/>
    <w:rsid w:val="000A5DAB"/>
    <w:rsid w:val="000A5E43"/>
    <w:rsid w:val="000B02AA"/>
    <w:rsid w:val="000B1AC7"/>
    <w:rsid w:val="000B25EF"/>
    <w:rsid w:val="000B3FD5"/>
    <w:rsid w:val="000B41D7"/>
    <w:rsid w:val="000B4BA4"/>
    <w:rsid w:val="000B4E36"/>
    <w:rsid w:val="000B5FB8"/>
    <w:rsid w:val="000B612E"/>
    <w:rsid w:val="000B6714"/>
    <w:rsid w:val="000B6BBB"/>
    <w:rsid w:val="000B7066"/>
    <w:rsid w:val="000B70B9"/>
    <w:rsid w:val="000B7263"/>
    <w:rsid w:val="000B76D7"/>
    <w:rsid w:val="000C00A0"/>
    <w:rsid w:val="000C0184"/>
    <w:rsid w:val="000C0517"/>
    <w:rsid w:val="000C0523"/>
    <w:rsid w:val="000C0E74"/>
    <w:rsid w:val="000C1C29"/>
    <w:rsid w:val="000C1C2D"/>
    <w:rsid w:val="000C2624"/>
    <w:rsid w:val="000C3303"/>
    <w:rsid w:val="000C33AC"/>
    <w:rsid w:val="000C34AF"/>
    <w:rsid w:val="000C572E"/>
    <w:rsid w:val="000C5974"/>
    <w:rsid w:val="000C5BF7"/>
    <w:rsid w:val="000C5D7D"/>
    <w:rsid w:val="000C76C1"/>
    <w:rsid w:val="000D0802"/>
    <w:rsid w:val="000D08F0"/>
    <w:rsid w:val="000D1233"/>
    <w:rsid w:val="000D3BB1"/>
    <w:rsid w:val="000D43D9"/>
    <w:rsid w:val="000D4E0D"/>
    <w:rsid w:val="000D7C0A"/>
    <w:rsid w:val="000E07B3"/>
    <w:rsid w:val="000E09F0"/>
    <w:rsid w:val="000E0A02"/>
    <w:rsid w:val="000E158F"/>
    <w:rsid w:val="000E2344"/>
    <w:rsid w:val="000E342F"/>
    <w:rsid w:val="000E3B65"/>
    <w:rsid w:val="000E3DD7"/>
    <w:rsid w:val="000E3E9E"/>
    <w:rsid w:val="000E4AA8"/>
    <w:rsid w:val="000E637A"/>
    <w:rsid w:val="000E64F2"/>
    <w:rsid w:val="000E6D7A"/>
    <w:rsid w:val="000E6E3C"/>
    <w:rsid w:val="000E75CE"/>
    <w:rsid w:val="000E7D1A"/>
    <w:rsid w:val="000F0091"/>
    <w:rsid w:val="000F0EC1"/>
    <w:rsid w:val="000F27CA"/>
    <w:rsid w:val="000F36CB"/>
    <w:rsid w:val="000F3AE3"/>
    <w:rsid w:val="000F3C79"/>
    <w:rsid w:val="000F3D96"/>
    <w:rsid w:val="000F3DC4"/>
    <w:rsid w:val="000F4831"/>
    <w:rsid w:val="000F4FA5"/>
    <w:rsid w:val="000F570C"/>
    <w:rsid w:val="000F6DCB"/>
    <w:rsid w:val="000F6E1A"/>
    <w:rsid w:val="000F6EA9"/>
    <w:rsid w:val="000F7962"/>
    <w:rsid w:val="000F7A6A"/>
    <w:rsid w:val="00100648"/>
    <w:rsid w:val="0010101A"/>
    <w:rsid w:val="001010D2"/>
    <w:rsid w:val="00101366"/>
    <w:rsid w:val="0010169B"/>
    <w:rsid w:val="00101866"/>
    <w:rsid w:val="00102433"/>
    <w:rsid w:val="001031BE"/>
    <w:rsid w:val="00103B3E"/>
    <w:rsid w:val="00104873"/>
    <w:rsid w:val="00104D09"/>
    <w:rsid w:val="00105F6B"/>
    <w:rsid w:val="00105FF4"/>
    <w:rsid w:val="001064AA"/>
    <w:rsid w:val="00107CFE"/>
    <w:rsid w:val="00110452"/>
    <w:rsid w:val="00110B92"/>
    <w:rsid w:val="00111058"/>
    <w:rsid w:val="00111648"/>
    <w:rsid w:val="001118B8"/>
    <w:rsid w:val="0011195D"/>
    <w:rsid w:val="0011285B"/>
    <w:rsid w:val="00112B94"/>
    <w:rsid w:val="00113A52"/>
    <w:rsid w:val="00113D27"/>
    <w:rsid w:val="001141DC"/>
    <w:rsid w:val="00114F3D"/>
    <w:rsid w:val="0011511A"/>
    <w:rsid w:val="001154A1"/>
    <w:rsid w:val="00115672"/>
    <w:rsid w:val="00116FC0"/>
    <w:rsid w:val="001174BC"/>
    <w:rsid w:val="001174C7"/>
    <w:rsid w:val="0011766D"/>
    <w:rsid w:val="001179E8"/>
    <w:rsid w:val="00120D92"/>
    <w:rsid w:val="00121727"/>
    <w:rsid w:val="0012241B"/>
    <w:rsid w:val="0012311F"/>
    <w:rsid w:val="001242D1"/>
    <w:rsid w:val="0012489C"/>
    <w:rsid w:val="00124967"/>
    <w:rsid w:val="00124E2D"/>
    <w:rsid w:val="001252C4"/>
    <w:rsid w:val="0012561B"/>
    <w:rsid w:val="001259A6"/>
    <w:rsid w:val="001260CB"/>
    <w:rsid w:val="00126C92"/>
    <w:rsid w:val="001275B3"/>
    <w:rsid w:val="00131093"/>
    <w:rsid w:val="00131AE4"/>
    <w:rsid w:val="0013204B"/>
    <w:rsid w:val="00132052"/>
    <w:rsid w:val="00132573"/>
    <w:rsid w:val="00132597"/>
    <w:rsid w:val="00132F9D"/>
    <w:rsid w:val="00133592"/>
    <w:rsid w:val="00133B4C"/>
    <w:rsid w:val="00134221"/>
    <w:rsid w:val="00134444"/>
    <w:rsid w:val="00135220"/>
    <w:rsid w:val="00135938"/>
    <w:rsid w:val="00135F37"/>
    <w:rsid w:val="001363DA"/>
    <w:rsid w:val="00136E8B"/>
    <w:rsid w:val="00137571"/>
    <w:rsid w:val="00140A6E"/>
    <w:rsid w:val="00140CB3"/>
    <w:rsid w:val="00140FAA"/>
    <w:rsid w:val="00141117"/>
    <w:rsid w:val="001418CE"/>
    <w:rsid w:val="00141D84"/>
    <w:rsid w:val="001420A2"/>
    <w:rsid w:val="0014235B"/>
    <w:rsid w:val="00142EE5"/>
    <w:rsid w:val="00145608"/>
    <w:rsid w:val="00145C83"/>
    <w:rsid w:val="001511F0"/>
    <w:rsid w:val="0015173C"/>
    <w:rsid w:val="00152378"/>
    <w:rsid w:val="00152565"/>
    <w:rsid w:val="00152647"/>
    <w:rsid w:val="00153133"/>
    <w:rsid w:val="001562B8"/>
    <w:rsid w:val="00157DA9"/>
    <w:rsid w:val="001601D6"/>
    <w:rsid w:val="0016020F"/>
    <w:rsid w:val="00160841"/>
    <w:rsid w:val="00161320"/>
    <w:rsid w:val="00161380"/>
    <w:rsid w:val="00164432"/>
    <w:rsid w:val="00164AC1"/>
    <w:rsid w:val="00164BF1"/>
    <w:rsid w:val="00164D51"/>
    <w:rsid w:val="0016609D"/>
    <w:rsid w:val="00166B02"/>
    <w:rsid w:val="00166E9E"/>
    <w:rsid w:val="00166EC9"/>
    <w:rsid w:val="00167212"/>
    <w:rsid w:val="001678F3"/>
    <w:rsid w:val="00170841"/>
    <w:rsid w:val="00170A60"/>
    <w:rsid w:val="00171F79"/>
    <w:rsid w:val="00172131"/>
    <w:rsid w:val="00172886"/>
    <w:rsid w:val="001729C2"/>
    <w:rsid w:val="0017315B"/>
    <w:rsid w:val="00173624"/>
    <w:rsid w:val="001736AC"/>
    <w:rsid w:val="00173CF8"/>
    <w:rsid w:val="0017576D"/>
    <w:rsid w:val="00175B0D"/>
    <w:rsid w:val="00177797"/>
    <w:rsid w:val="001778A3"/>
    <w:rsid w:val="00181BE7"/>
    <w:rsid w:val="00182694"/>
    <w:rsid w:val="0018284A"/>
    <w:rsid w:val="00182C54"/>
    <w:rsid w:val="00183A69"/>
    <w:rsid w:val="00183B79"/>
    <w:rsid w:val="0018412E"/>
    <w:rsid w:val="001845E1"/>
    <w:rsid w:val="001845E6"/>
    <w:rsid w:val="00184A40"/>
    <w:rsid w:val="00184EFC"/>
    <w:rsid w:val="00185D62"/>
    <w:rsid w:val="0018695C"/>
    <w:rsid w:val="001877AC"/>
    <w:rsid w:val="001902CC"/>
    <w:rsid w:val="00191576"/>
    <w:rsid w:val="0019237E"/>
    <w:rsid w:val="001933E4"/>
    <w:rsid w:val="00193A0B"/>
    <w:rsid w:val="00193D84"/>
    <w:rsid w:val="00196BFD"/>
    <w:rsid w:val="00197490"/>
    <w:rsid w:val="001A00EB"/>
    <w:rsid w:val="001A083A"/>
    <w:rsid w:val="001A0955"/>
    <w:rsid w:val="001A1A36"/>
    <w:rsid w:val="001A2A31"/>
    <w:rsid w:val="001A40E6"/>
    <w:rsid w:val="001A4914"/>
    <w:rsid w:val="001A4DFA"/>
    <w:rsid w:val="001A56AA"/>
    <w:rsid w:val="001A7D39"/>
    <w:rsid w:val="001B0111"/>
    <w:rsid w:val="001B03EE"/>
    <w:rsid w:val="001B0E36"/>
    <w:rsid w:val="001B1366"/>
    <w:rsid w:val="001B17C5"/>
    <w:rsid w:val="001B1CCB"/>
    <w:rsid w:val="001B2831"/>
    <w:rsid w:val="001B50CF"/>
    <w:rsid w:val="001B62EA"/>
    <w:rsid w:val="001B700B"/>
    <w:rsid w:val="001B77E6"/>
    <w:rsid w:val="001B798B"/>
    <w:rsid w:val="001C02D2"/>
    <w:rsid w:val="001C0718"/>
    <w:rsid w:val="001C1130"/>
    <w:rsid w:val="001C20D1"/>
    <w:rsid w:val="001C24D9"/>
    <w:rsid w:val="001C3E12"/>
    <w:rsid w:val="001C43AE"/>
    <w:rsid w:val="001C55D2"/>
    <w:rsid w:val="001C7DD8"/>
    <w:rsid w:val="001D007B"/>
    <w:rsid w:val="001D00A6"/>
    <w:rsid w:val="001D0953"/>
    <w:rsid w:val="001D0961"/>
    <w:rsid w:val="001D0B0F"/>
    <w:rsid w:val="001D1613"/>
    <w:rsid w:val="001D26CF"/>
    <w:rsid w:val="001D2B48"/>
    <w:rsid w:val="001D2B4C"/>
    <w:rsid w:val="001D2C61"/>
    <w:rsid w:val="001D3ACF"/>
    <w:rsid w:val="001D73F0"/>
    <w:rsid w:val="001D74F0"/>
    <w:rsid w:val="001E1D78"/>
    <w:rsid w:val="001E1D91"/>
    <w:rsid w:val="001E1EF2"/>
    <w:rsid w:val="001E228A"/>
    <w:rsid w:val="001E4A8E"/>
    <w:rsid w:val="001E4C02"/>
    <w:rsid w:val="001E4EC6"/>
    <w:rsid w:val="001E5E39"/>
    <w:rsid w:val="001E63D6"/>
    <w:rsid w:val="001E7122"/>
    <w:rsid w:val="001E7BBE"/>
    <w:rsid w:val="001F07FD"/>
    <w:rsid w:val="001F096A"/>
    <w:rsid w:val="001F0F9F"/>
    <w:rsid w:val="001F1763"/>
    <w:rsid w:val="001F2B09"/>
    <w:rsid w:val="001F2BA8"/>
    <w:rsid w:val="001F34C6"/>
    <w:rsid w:val="001F4996"/>
    <w:rsid w:val="001F5595"/>
    <w:rsid w:val="001F67B9"/>
    <w:rsid w:val="001F6A96"/>
    <w:rsid w:val="00200050"/>
    <w:rsid w:val="002013C7"/>
    <w:rsid w:val="002014EC"/>
    <w:rsid w:val="002016B4"/>
    <w:rsid w:val="00201BBE"/>
    <w:rsid w:val="00202A85"/>
    <w:rsid w:val="00202D2C"/>
    <w:rsid w:val="00202D76"/>
    <w:rsid w:val="0020471C"/>
    <w:rsid w:val="00207437"/>
    <w:rsid w:val="002076AA"/>
    <w:rsid w:val="00207D07"/>
    <w:rsid w:val="00210534"/>
    <w:rsid w:val="002108D3"/>
    <w:rsid w:val="002122CC"/>
    <w:rsid w:val="002129BD"/>
    <w:rsid w:val="00212CCF"/>
    <w:rsid w:val="00214691"/>
    <w:rsid w:val="00214AB9"/>
    <w:rsid w:val="00214ACF"/>
    <w:rsid w:val="00214B79"/>
    <w:rsid w:val="002153EA"/>
    <w:rsid w:val="002164C2"/>
    <w:rsid w:val="00216B57"/>
    <w:rsid w:val="002174A9"/>
    <w:rsid w:val="00220A44"/>
    <w:rsid w:val="00221281"/>
    <w:rsid w:val="00221825"/>
    <w:rsid w:val="00222008"/>
    <w:rsid w:val="002227D7"/>
    <w:rsid w:val="00222FBC"/>
    <w:rsid w:val="00223124"/>
    <w:rsid w:val="002236FB"/>
    <w:rsid w:val="0022426F"/>
    <w:rsid w:val="0022474D"/>
    <w:rsid w:val="0022574A"/>
    <w:rsid w:val="00225D0F"/>
    <w:rsid w:val="0022797E"/>
    <w:rsid w:val="00227C4A"/>
    <w:rsid w:val="00230EF7"/>
    <w:rsid w:val="00240281"/>
    <w:rsid w:val="00240822"/>
    <w:rsid w:val="00240AD8"/>
    <w:rsid w:val="002410E0"/>
    <w:rsid w:val="0024254F"/>
    <w:rsid w:val="00242B86"/>
    <w:rsid w:val="00243E45"/>
    <w:rsid w:val="00244D63"/>
    <w:rsid w:val="00245438"/>
    <w:rsid w:val="00245A53"/>
    <w:rsid w:val="00245F7D"/>
    <w:rsid w:val="0024644E"/>
    <w:rsid w:val="00247241"/>
    <w:rsid w:val="002474D5"/>
    <w:rsid w:val="00247CAF"/>
    <w:rsid w:val="00247D25"/>
    <w:rsid w:val="00250551"/>
    <w:rsid w:val="00250595"/>
    <w:rsid w:val="0025111C"/>
    <w:rsid w:val="002514F9"/>
    <w:rsid w:val="002524FE"/>
    <w:rsid w:val="00252EFB"/>
    <w:rsid w:val="002532B1"/>
    <w:rsid w:val="002535CD"/>
    <w:rsid w:val="00253821"/>
    <w:rsid w:val="00254886"/>
    <w:rsid w:val="002554D1"/>
    <w:rsid w:val="00256D28"/>
    <w:rsid w:val="0025703C"/>
    <w:rsid w:val="00260CFB"/>
    <w:rsid w:val="00260DFB"/>
    <w:rsid w:val="0026297D"/>
    <w:rsid w:val="00262CA7"/>
    <w:rsid w:val="00262F85"/>
    <w:rsid w:val="00263740"/>
    <w:rsid w:val="002638E0"/>
    <w:rsid w:val="00264917"/>
    <w:rsid w:val="00264BD2"/>
    <w:rsid w:val="00264EE5"/>
    <w:rsid w:val="00265210"/>
    <w:rsid w:val="0026579B"/>
    <w:rsid w:val="00266F47"/>
    <w:rsid w:val="00266FC6"/>
    <w:rsid w:val="002670A3"/>
    <w:rsid w:val="00267D96"/>
    <w:rsid w:val="002721E3"/>
    <w:rsid w:val="00272E1D"/>
    <w:rsid w:val="00273883"/>
    <w:rsid w:val="00273CB4"/>
    <w:rsid w:val="0027482E"/>
    <w:rsid w:val="00274BC3"/>
    <w:rsid w:val="00274F48"/>
    <w:rsid w:val="00275950"/>
    <w:rsid w:val="00276AF7"/>
    <w:rsid w:val="00276D65"/>
    <w:rsid w:val="00277A13"/>
    <w:rsid w:val="00280753"/>
    <w:rsid w:val="00280CB7"/>
    <w:rsid w:val="002812B6"/>
    <w:rsid w:val="00281931"/>
    <w:rsid w:val="002827FB"/>
    <w:rsid w:val="0028295C"/>
    <w:rsid w:val="00283DCA"/>
    <w:rsid w:val="0028486C"/>
    <w:rsid w:val="00285C75"/>
    <w:rsid w:val="00285F8F"/>
    <w:rsid w:val="00287101"/>
    <w:rsid w:val="00287816"/>
    <w:rsid w:val="002878BA"/>
    <w:rsid w:val="002906D2"/>
    <w:rsid w:val="00290ED4"/>
    <w:rsid w:val="00291CB0"/>
    <w:rsid w:val="00292398"/>
    <w:rsid w:val="00292741"/>
    <w:rsid w:val="00293E22"/>
    <w:rsid w:val="002945AC"/>
    <w:rsid w:val="00295AC0"/>
    <w:rsid w:val="0029610D"/>
    <w:rsid w:val="00296EDD"/>
    <w:rsid w:val="002971AD"/>
    <w:rsid w:val="0029738C"/>
    <w:rsid w:val="00297787"/>
    <w:rsid w:val="00297B52"/>
    <w:rsid w:val="002A041B"/>
    <w:rsid w:val="002A1174"/>
    <w:rsid w:val="002A1551"/>
    <w:rsid w:val="002A1758"/>
    <w:rsid w:val="002A18E7"/>
    <w:rsid w:val="002A1D5E"/>
    <w:rsid w:val="002A2F7B"/>
    <w:rsid w:val="002A3708"/>
    <w:rsid w:val="002A3AA9"/>
    <w:rsid w:val="002A3C38"/>
    <w:rsid w:val="002A5CD4"/>
    <w:rsid w:val="002A5D10"/>
    <w:rsid w:val="002A6CC5"/>
    <w:rsid w:val="002B04E5"/>
    <w:rsid w:val="002B1568"/>
    <w:rsid w:val="002B181C"/>
    <w:rsid w:val="002B2795"/>
    <w:rsid w:val="002B2957"/>
    <w:rsid w:val="002B29A3"/>
    <w:rsid w:val="002B33B6"/>
    <w:rsid w:val="002B3406"/>
    <w:rsid w:val="002B3548"/>
    <w:rsid w:val="002B47E8"/>
    <w:rsid w:val="002B618A"/>
    <w:rsid w:val="002B6C22"/>
    <w:rsid w:val="002B6EA3"/>
    <w:rsid w:val="002B7786"/>
    <w:rsid w:val="002B794F"/>
    <w:rsid w:val="002C0542"/>
    <w:rsid w:val="002C075E"/>
    <w:rsid w:val="002C0DB3"/>
    <w:rsid w:val="002C0E95"/>
    <w:rsid w:val="002C17E1"/>
    <w:rsid w:val="002C2ABF"/>
    <w:rsid w:val="002C2D83"/>
    <w:rsid w:val="002C3C40"/>
    <w:rsid w:val="002C3FB9"/>
    <w:rsid w:val="002C420A"/>
    <w:rsid w:val="002C4938"/>
    <w:rsid w:val="002C63C1"/>
    <w:rsid w:val="002C6A2A"/>
    <w:rsid w:val="002C7154"/>
    <w:rsid w:val="002C7195"/>
    <w:rsid w:val="002C71C6"/>
    <w:rsid w:val="002D0362"/>
    <w:rsid w:val="002D0AC4"/>
    <w:rsid w:val="002D17B6"/>
    <w:rsid w:val="002D1867"/>
    <w:rsid w:val="002D1E98"/>
    <w:rsid w:val="002D2B41"/>
    <w:rsid w:val="002D3115"/>
    <w:rsid w:val="002D3AE7"/>
    <w:rsid w:val="002D488A"/>
    <w:rsid w:val="002D4C1B"/>
    <w:rsid w:val="002D4CCC"/>
    <w:rsid w:val="002D4E25"/>
    <w:rsid w:val="002D5229"/>
    <w:rsid w:val="002D54A5"/>
    <w:rsid w:val="002D5A57"/>
    <w:rsid w:val="002D5C48"/>
    <w:rsid w:val="002D6153"/>
    <w:rsid w:val="002D6436"/>
    <w:rsid w:val="002D6854"/>
    <w:rsid w:val="002D6E6D"/>
    <w:rsid w:val="002D790F"/>
    <w:rsid w:val="002E037E"/>
    <w:rsid w:val="002E0544"/>
    <w:rsid w:val="002E0AC4"/>
    <w:rsid w:val="002E10A7"/>
    <w:rsid w:val="002E1DA7"/>
    <w:rsid w:val="002E2DAF"/>
    <w:rsid w:val="002E30D2"/>
    <w:rsid w:val="002E3288"/>
    <w:rsid w:val="002E3FAB"/>
    <w:rsid w:val="002E47F2"/>
    <w:rsid w:val="002E50E9"/>
    <w:rsid w:val="002E54CB"/>
    <w:rsid w:val="002E57C9"/>
    <w:rsid w:val="002E60A4"/>
    <w:rsid w:val="002E6661"/>
    <w:rsid w:val="002E706B"/>
    <w:rsid w:val="002E77EA"/>
    <w:rsid w:val="002E7DBE"/>
    <w:rsid w:val="002F0064"/>
    <w:rsid w:val="002F1759"/>
    <w:rsid w:val="002F1837"/>
    <w:rsid w:val="002F2179"/>
    <w:rsid w:val="002F26D6"/>
    <w:rsid w:val="002F2D99"/>
    <w:rsid w:val="002F333E"/>
    <w:rsid w:val="002F45BF"/>
    <w:rsid w:val="002F47E2"/>
    <w:rsid w:val="002F4E41"/>
    <w:rsid w:val="002F5314"/>
    <w:rsid w:val="002F5358"/>
    <w:rsid w:val="002F5B73"/>
    <w:rsid w:val="002F62F9"/>
    <w:rsid w:val="002F6D5E"/>
    <w:rsid w:val="0030188B"/>
    <w:rsid w:val="00302E5A"/>
    <w:rsid w:val="0030302A"/>
    <w:rsid w:val="003035F3"/>
    <w:rsid w:val="00304532"/>
    <w:rsid w:val="00304AAB"/>
    <w:rsid w:val="00305116"/>
    <w:rsid w:val="00306A73"/>
    <w:rsid w:val="00311925"/>
    <w:rsid w:val="003119F0"/>
    <w:rsid w:val="00311B25"/>
    <w:rsid w:val="00311B2A"/>
    <w:rsid w:val="00311FFF"/>
    <w:rsid w:val="003126A6"/>
    <w:rsid w:val="0031365B"/>
    <w:rsid w:val="003146D4"/>
    <w:rsid w:val="00314E0D"/>
    <w:rsid w:val="0031612B"/>
    <w:rsid w:val="00320D6F"/>
    <w:rsid w:val="00321C04"/>
    <w:rsid w:val="00322152"/>
    <w:rsid w:val="00323A68"/>
    <w:rsid w:val="00324104"/>
    <w:rsid w:val="0032480A"/>
    <w:rsid w:val="00324A4F"/>
    <w:rsid w:val="00325D68"/>
    <w:rsid w:val="00326200"/>
    <w:rsid w:val="003262CA"/>
    <w:rsid w:val="00326CD5"/>
    <w:rsid w:val="003274FD"/>
    <w:rsid w:val="00331C2D"/>
    <w:rsid w:val="00331C38"/>
    <w:rsid w:val="00331C7B"/>
    <w:rsid w:val="00332034"/>
    <w:rsid w:val="0033204B"/>
    <w:rsid w:val="003321D6"/>
    <w:rsid w:val="0033276C"/>
    <w:rsid w:val="00333A5E"/>
    <w:rsid w:val="00333B50"/>
    <w:rsid w:val="0033494C"/>
    <w:rsid w:val="00334BA7"/>
    <w:rsid w:val="00334EDD"/>
    <w:rsid w:val="003356ED"/>
    <w:rsid w:val="003361EE"/>
    <w:rsid w:val="00336570"/>
    <w:rsid w:val="003400B0"/>
    <w:rsid w:val="00340325"/>
    <w:rsid w:val="00340F74"/>
    <w:rsid w:val="0034129A"/>
    <w:rsid w:val="003418A3"/>
    <w:rsid w:val="00341DDD"/>
    <w:rsid w:val="00342AA8"/>
    <w:rsid w:val="00342FD3"/>
    <w:rsid w:val="00343A4C"/>
    <w:rsid w:val="00343B9D"/>
    <w:rsid w:val="00344D64"/>
    <w:rsid w:val="00345C67"/>
    <w:rsid w:val="00346F9C"/>
    <w:rsid w:val="0034752F"/>
    <w:rsid w:val="00350024"/>
    <w:rsid w:val="00350773"/>
    <w:rsid w:val="00350B07"/>
    <w:rsid w:val="00350EF5"/>
    <w:rsid w:val="003511D7"/>
    <w:rsid w:val="003513F0"/>
    <w:rsid w:val="00351771"/>
    <w:rsid w:val="003533D9"/>
    <w:rsid w:val="0035367A"/>
    <w:rsid w:val="003553EB"/>
    <w:rsid w:val="00356216"/>
    <w:rsid w:val="00356FFB"/>
    <w:rsid w:val="00360638"/>
    <w:rsid w:val="00360676"/>
    <w:rsid w:val="00361D8C"/>
    <w:rsid w:val="00362B84"/>
    <w:rsid w:val="00362F6E"/>
    <w:rsid w:val="003632B7"/>
    <w:rsid w:val="00363501"/>
    <w:rsid w:val="00363DD8"/>
    <w:rsid w:val="00363DF5"/>
    <w:rsid w:val="003647E3"/>
    <w:rsid w:val="00365754"/>
    <w:rsid w:val="00365D20"/>
    <w:rsid w:val="003662F5"/>
    <w:rsid w:val="0036637E"/>
    <w:rsid w:val="00367FA3"/>
    <w:rsid w:val="003710DB"/>
    <w:rsid w:val="00371943"/>
    <w:rsid w:val="00371C13"/>
    <w:rsid w:val="00372329"/>
    <w:rsid w:val="0037238E"/>
    <w:rsid w:val="00372B80"/>
    <w:rsid w:val="003738B2"/>
    <w:rsid w:val="00373D25"/>
    <w:rsid w:val="003741F7"/>
    <w:rsid w:val="00374F58"/>
    <w:rsid w:val="003758DB"/>
    <w:rsid w:val="00375F91"/>
    <w:rsid w:val="00376FD2"/>
    <w:rsid w:val="00381220"/>
    <w:rsid w:val="00381327"/>
    <w:rsid w:val="003826AD"/>
    <w:rsid w:val="0038311E"/>
    <w:rsid w:val="00383B61"/>
    <w:rsid w:val="003844E8"/>
    <w:rsid w:val="0038462C"/>
    <w:rsid w:val="00384B7D"/>
    <w:rsid w:val="0038542A"/>
    <w:rsid w:val="0038779D"/>
    <w:rsid w:val="00387C0D"/>
    <w:rsid w:val="003900A3"/>
    <w:rsid w:val="00390E18"/>
    <w:rsid w:val="003930F3"/>
    <w:rsid w:val="00393254"/>
    <w:rsid w:val="00393CAE"/>
    <w:rsid w:val="00393D9C"/>
    <w:rsid w:val="003947FC"/>
    <w:rsid w:val="00394B54"/>
    <w:rsid w:val="00396B4C"/>
    <w:rsid w:val="00396EF6"/>
    <w:rsid w:val="003A20EA"/>
    <w:rsid w:val="003A22F9"/>
    <w:rsid w:val="003A2719"/>
    <w:rsid w:val="003A3537"/>
    <w:rsid w:val="003A3A0F"/>
    <w:rsid w:val="003A3EC0"/>
    <w:rsid w:val="003A4239"/>
    <w:rsid w:val="003A59F3"/>
    <w:rsid w:val="003A6599"/>
    <w:rsid w:val="003A6C87"/>
    <w:rsid w:val="003A743F"/>
    <w:rsid w:val="003A7C2E"/>
    <w:rsid w:val="003B0952"/>
    <w:rsid w:val="003B1344"/>
    <w:rsid w:val="003B19F3"/>
    <w:rsid w:val="003B1C8E"/>
    <w:rsid w:val="003B28F6"/>
    <w:rsid w:val="003B31CB"/>
    <w:rsid w:val="003B3913"/>
    <w:rsid w:val="003B4102"/>
    <w:rsid w:val="003B4C3A"/>
    <w:rsid w:val="003B4D9E"/>
    <w:rsid w:val="003B5129"/>
    <w:rsid w:val="003B5F5C"/>
    <w:rsid w:val="003B78DA"/>
    <w:rsid w:val="003C2422"/>
    <w:rsid w:val="003C27B1"/>
    <w:rsid w:val="003C27F5"/>
    <w:rsid w:val="003C417F"/>
    <w:rsid w:val="003C4463"/>
    <w:rsid w:val="003C4B89"/>
    <w:rsid w:val="003C5DF3"/>
    <w:rsid w:val="003C602D"/>
    <w:rsid w:val="003C6251"/>
    <w:rsid w:val="003C7879"/>
    <w:rsid w:val="003C7935"/>
    <w:rsid w:val="003D004C"/>
    <w:rsid w:val="003D0088"/>
    <w:rsid w:val="003D0480"/>
    <w:rsid w:val="003D19BB"/>
    <w:rsid w:val="003D1BAB"/>
    <w:rsid w:val="003D37DE"/>
    <w:rsid w:val="003D3FB8"/>
    <w:rsid w:val="003D43A9"/>
    <w:rsid w:val="003D5536"/>
    <w:rsid w:val="003E08C3"/>
    <w:rsid w:val="003E09D5"/>
    <w:rsid w:val="003E0DD8"/>
    <w:rsid w:val="003E1AC3"/>
    <w:rsid w:val="003E1F83"/>
    <w:rsid w:val="003E1FD2"/>
    <w:rsid w:val="003E2963"/>
    <w:rsid w:val="003E35BF"/>
    <w:rsid w:val="003E4EB6"/>
    <w:rsid w:val="003E53F4"/>
    <w:rsid w:val="003E551A"/>
    <w:rsid w:val="003E5553"/>
    <w:rsid w:val="003E7D0B"/>
    <w:rsid w:val="003F071D"/>
    <w:rsid w:val="003F0AC1"/>
    <w:rsid w:val="003F100A"/>
    <w:rsid w:val="003F1116"/>
    <w:rsid w:val="003F144A"/>
    <w:rsid w:val="003F3A77"/>
    <w:rsid w:val="003F3E06"/>
    <w:rsid w:val="003F3FA1"/>
    <w:rsid w:val="003F550C"/>
    <w:rsid w:val="003F6C34"/>
    <w:rsid w:val="003F7FC6"/>
    <w:rsid w:val="00401902"/>
    <w:rsid w:val="0040204D"/>
    <w:rsid w:val="00403132"/>
    <w:rsid w:val="00403A7E"/>
    <w:rsid w:val="004040A4"/>
    <w:rsid w:val="004047D4"/>
    <w:rsid w:val="004060EF"/>
    <w:rsid w:val="00406A2C"/>
    <w:rsid w:val="00406C7B"/>
    <w:rsid w:val="004101E8"/>
    <w:rsid w:val="004102FB"/>
    <w:rsid w:val="00410513"/>
    <w:rsid w:val="00410519"/>
    <w:rsid w:val="004105B5"/>
    <w:rsid w:val="00410EF6"/>
    <w:rsid w:val="00411886"/>
    <w:rsid w:val="00411F45"/>
    <w:rsid w:val="00412504"/>
    <w:rsid w:val="004139BC"/>
    <w:rsid w:val="00413E90"/>
    <w:rsid w:val="00414A1D"/>
    <w:rsid w:val="00414EDA"/>
    <w:rsid w:val="00415780"/>
    <w:rsid w:val="00415A20"/>
    <w:rsid w:val="00415D01"/>
    <w:rsid w:val="0041617A"/>
    <w:rsid w:val="00416753"/>
    <w:rsid w:val="00417479"/>
    <w:rsid w:val="004174D1"/>
    <w:rsid w:val="00417BEA"/>
    <w:rsid w:val="004205FE"/>
    <w:rsid w:val="004208C1"/>
    <w:rsid w:val="00423B8B"/>
    <w:rsid w:val="00425536"/>
    <w:rsid w:val="00426152"/>
    <w:rsid w:val="004263C9"/>
    <w:rsid w:val="004268B5"/>
    <w:rsid w:val="00426ABD"/>
    <w:rsid w:val="00430865"/>
    <w:rsid w:val="00430FAC"/>
    <w:rsid w:val="00431C53"/>
    <w:rsid w:val="0043223C"/>
    <w:rsid w:val="004322D8"/>
    <w:rsid w:val="00436502"/>
    <w:rsid w:val="00436516"/>
    <w:rsid w:val="00436FDE"/>
    <w:rsid w:val="00436FE1"/>
    <w:rsid w:val="004379B9"/>
    <w:rsid w:val="004379E3"/>
    <w:rsid w:val="00441BF8"/>
    <w:rsid w:val="004423A3"/>
    <w:rsid w:val="0044325C"/>
    <w:rsid w:val="00443E1F"/>
    <w:rsid w:val="004444C1"/>
    <w:rsid w:val="00444BF4"/>
    <w:rsid w:val="00444EE2"/>
    <w:rsid w:val="00445BC9"/>
    <w:rsid w:val="00445E79"/>
    <w:rsid w:val="00446ACC"/>
    <w:rsid w:val="004471A6"/>
    <w:rsid w:val="004479B4"/>
    <w:rsid w:val="00447C38"/>
    <w:rsid w:val="00450954"/>
    <w:rsid w:val="00451F03"/>
    <w:rsid w:val="0045236A"/>
    <w:rsid w:val="00453AAD"/>
    <w:rsid w:val="004549BE"/>
    <w:rsid w:val="00455D69"/>
    <w:rsid w:val="004568B7"/>
    <w:rsid w:val="00456D2D"/>
    <w:rsid w:val="0045726B"/>
    <w:rsid w:val="0045740D"/>
    <w:rsid w:val="004574FE"/>
    <w:rsid w:val="00457C1E"/>
    <w:rsid w:val="00457D3C"/>
    <w:rsid w:val="00457FF0"/>
    <w:rsid w:val="004602E0"/>
    <w:rsid w:val="00460673"/>
    <w:rsid w:val="00460C10"/>
    <w:rsid w:val="004611BA"/>
    <w:rsid w:val="004614E7"/>
    <w:rsid w:val="00461676"/>
    <w:rsid w:val="004617F3"/>
    <w:rsid w:val="00462364"/>
    <w:rsid w:val="0046285A"/>
    <w:rsid w:val="00462980"/>
    <w:rsid w:val="00462B4A"/>
    <w:rsid w:val="00462F56"/>
    <w:rsid w:val="00462F72"/>
    <w:rsid w:val="00464B83"/>
    <w:rsid w:val="0046561F"/>
    <w:rsid w:val="00465796"/>
    <w:rsid w:val="00465CFE"/>
    <w:rsid w:val="00465FE7"/>
    <w:rsid w:val="00466CD6"/>
    <w:rsid w:val="00466DE8"/>
    <w:rsid w:val="00467102"/>
    <w:rsid w:val="00470F7F"/>
    <w:rsid w:val="00471417"/>
    <w:rsid w:val="00471676"/>
    <w:rsid w:val="00471D58"/>
    <w:rsid w:val="00471F53"/>
    <w:rsid w:val="00472630"/>
    <w:rsid w:val="00472C5F"/>
    <w:rsid w:val="00474368"/>
    <w:rsid w:val="00475ADE"/>
    <w:rsid w:val="004766A9"/>
    <w:rsid w:val="0048018F"/>
    <w:rsid w:val="00480401"/>
    <w:rsid w:val="00480520"/>
    <w:rsid w:val="0048092C"/>
    <w:rsid w:val="00480A9F"/>
    <w:rsid w:val="00480E60"/>
    <w:rsid w:val="00480F13"/>
    <w:rsid w:val="00481334"/>
    <w:rsid w:val="00482045"/>
    <w:rsid w:val="004821DD"/>
    <w:rsid w:val="00482459"/>
    <w:rsid w:val="00482B2D"/>
    <w:rsid w:val="0048376B"/>
    <w:rsid w:val="00483B8A"/>
    <w:rsid w:val="00483C8E"/>
    <w:rsid w:val="00484EC3"/>
    <w:rsid w:val="00486E1F"/>
    <w:rsid w:val="00487182"/>
    <w:rsid w:val="004874E2"/>
    <w:rsid w:val="00487D83"/>
    <w:rsid w:val="0049300B"/>
    <w:rsid w:val="0049369D"/>
    <w:rsid w:val="004937F4"/>
    <w:rsid w:val="00493A4B"/>
    <w:rsid w:val="00493D89"/>
    <w:rsid w:val="0049400C"/>
    <w:rsid w:val="0049467E"/>
    <w:rsid w:val="00494AE1"/>
    <w:rsid w:val="00495EBD"/>
    <w:rsid w:val="00496933"/>
    <w:rsid w:val="00496B81"/>
    <w:rsid w:val="004A07FC"/>
    <w:rsid w:val="004A0B89"/>
    <w:rsid w:val="004A1019"/>
    <w:rsid w:val="004A3D85"/>
    <w:rsid w:val="004A42C6"/>
    <w:rsid w:val="004A46C3"/>
    <w:rsid w:val="004B1430"/>
    <w:rsid w:val="004B1740"/>
    <w:rsid w:val="004B18BD"/>
    <w:rsid w:val="004B2207"/>
    <w:rsid w:val="004B316A"/>
    <w:rsid w:val="004B31C4"/>
    <w:rsid w:val="004B4539"/>
    <w:rsid w:val="004B5395"/>
    <w:rsid w:val="004B58DF"/>
    <w:rsid w:val="004B5D4F"/>
    <w:rsid w:val="004B5F68"/>
    <w:rsid w:val="004B6B4C"/>
    <w:rsid w:val="004B7862"/>
    <w:rsid w:val="004B7873"/>
    <w:rsid w:val="004C09BA"/>
    <w:rsid w:val="004C0C05"/>
    <w:rsid w:val="004C0CF1"/>
    <w:rsid w:val="004C1A43"/>
    <w:rsid w:val="004C251C"/>
    <w:rsid w:val="004C2AC8"/>
    <w:rsid w:val="004C2B0C"/>
    <w:rsid w:val="004C355E"/>
    <w:rsid w:val="004C3680"/>
    <w:rsid w:val="004C388F"/>
    <w:rsid w:val="004C3ADA"/>
    <w:rsid w:val="004C4757"/>
    <w:rsid w:val="004C5915"/>
    <w:rsid w:val="004C59DE"/>
    <w:rsid w:val="004C5DE1"/>
    <w:rsid w:val="004C5E9D"/>
    <w:rsid w:val="004C652E"/>
    <w:rsid w:val="004C69E6"/>
    <w:rsid w:val="004C6B9A"/>
    <w:rsid w:val="004C6C84"/>
    <w:rsid w:val="004C6D50"/>
    <w:rsid w:val="004C7303"/>
    <w:rsid w:val="004C7359"/>
    <w:rsid w:val="004C7373"/>
    <w:rsid w:val="004C785D"/>
    <w:rsid w:val="004D0718"/>
    <w:rsid w:val="004D08C5"/>
    <w:rsid w:val="004D09DC"/>
    <w:rsid w:val="004D17A6"/>
    <w:rsid w:val="004D19F1"/>
    <w:rsid w:val="004D1F19"/>
    <w:rsid w:val="004D32E0"/>
    <w:rsid w:val="004D49F2"/>
    <w:rsid w:val="004D4F91"/>
    <w:rsid w:val="004D5124"/>
    <w:rsid w:val="004D5577"/>
    <w:rsid w:val="004D55E3"/>
    <w:rsid w:val="004D5B58"/>
    <w:rsid w:val="004D6012"/>
    <w:rsid w:val="004D638B"/>
    <w:rsid w:val="004D6939"/>
    <w:rsid w:val="004D7049"/>
    <w:rsid w:val="004E0456"/>
    <w:rsid w:val="004E06E7"/>
    <w:rsid w:val="004E120D"/>
    <w:rsid w:val="004E21A2"/>
    <w:rsid w:val="004E23AF"/>
    <w:rsid w:val="004E2611"/>
    <w:rsid w:val="004E2E1E"/>
    <w:rsid w:val="004E397A"/>
    <w:rsid w:val="004E46E2"/>
    <w:rsid w:val="004E4B40"/>
    <w:rsid w:val="004E5564"/>
    <w:rsid w:val="004E6D00"/>
    <w:rsid w:val="004E72A9"/>
    <w:rsid w:val="004E73B5"/>
    <w:rsid w:val="004E7E14"/>
    <w:rsid w:val="004F01C4"/>
    <w:rsid w:val="004F0AAE"/>
    <w:rsid w:val="004F1C8D"/>
    <w:rsid w:val="004F21D6"/>
    <w:rsid w:val="004F28F7"/>
    <w:rsid w:val="004F33F4"/>
    <w:rsid w:val="004F3458"/>
    <w:rsid w:val="004F355D"/>
    <w:rsid w:val="004F3CDB"/>
    <w:rsid w:val="004F433F"/>
    <w:rsid w:val="004F464A"/>
    <w:rsid w:val="004F59BF"/>
    <w:rsid w:val="004F6FBE"/>
    <w:rsid w:val="004F70BF"/>
    <w:rsid w:val="00500B4D"/>
    <w:rsid w:val="00501B81"/>
    <w:rsid w:val="005022D6"/>
    <w:rsid w:val="00502FBF"/>
    <w:rsid w:val="005033AD"/>
    <w:rsid w:val="0050402D"/>
    <w:rsid w:val="005045B2"/>
    <w:rsid w:val="0050548B"/>
    <w:rsid w:val="00505A21"/>
    <w:rsid w:val="00505A75"/>
    <w:rsid w:val="00505D73"/>
    <w:rsid w:val="0050713A"/>
    <w:rsid w:val="005072A3"/>
    <w:rsid w:val="00507D26"/>
    <w:rsid w:val="00507DE3"/>
    <w:rsid w:val="00510A47"/>
    <w:rsid w:val="0051140B"/>
    <w:rsid w:val="005117AB"/>
    <w:rsid w:val="00511863"/>
    <w:rsid w:val="00512154"/>
    <w:rsid w:val="00512EB1"/>
    <w:rsid w:val="0051316B"/>
    <w:rsid w:val="005157F8"/>
    <w:rsid w:val="00515CDF"/>
    <w:rsid w:val="005163FA"/>
    <w:rsid w:val="00516C49"/>
    <w:rsid w:val="005209C3"/>
    <w:rsid w:val="00520D57"/>
    <w:rsid w:val="00522539"/>
    <w:rsid w:val="00522B92"/>
    <w:rsid w:val="00524262"/>
    <w:rsid w:val="00524A91"/>
    <w:rsid w:val="00526374"/>
    <w:rsid w:val="005267DF"/>
    <w:rsid w:val="00530A5A"/>
    <w:rsid w:val="005341D5"/>
    <w:rsid w:val="0053437A"/>
    <w:rsid w:val="00535158"/>
    <w:rsid w:val="00535D1B"/>
    <w:rsid w:val="00536930"/>
    <w:rsid w:val="00536FE5"/>
    <w:rsid w:val="005376EF"/>
    <w:rsid w:val="00537BC5"/>
    <w:rsid w:val="00537C27"/>
    <w:rsid w:val="00541B4D"/>
    <w:rsid w:val="0054303C"/>
    <w:rsid w:val="00543AE0"/>
    <w:rsid w:val="00543FCA"/>
    <w:rsid w:val="00545620"/>
    <w:rsid w:val="0054676E"/>
    <w:rsid w:val="0054705F"/>
    <w:rsid w:val="005476E1"/>
    <w:rsid w:val="00547B16"/>
    <w:rsid w:val="00550618"/>
    <w:rsid w:val="00550CBB"/>
    <w:rsid w:val="00551770"/>
    <w:rsid w:val="00551C5A"/>
    <w:rsid w:val="005529B9"/>
    <w:rsid w:val="0055538B"/>
    <w:rsid w:val="005559E2"/>
    <w:rsid w:val="0055612C"/>
    <w:rsid w:val="0055757E"/>
    <w:rsid w:val="00557725"/>
    <w:rsid w:val="0055799F"/>
    <w:rsid w:val="0056012C"/>
    <w:rsid w:val="00560814"/>
    <w:rsid w:val="00560E0E"/>
    <w:rsid w:val="0056113D"/>
    <w:rsid w:val="005619A8"/>
    <w:rsid w:val="00561ED6"/>
    <w:rsid w:val="005625B8"/>
    <w:rsid w:val="0056269D"/>
    <w:rsid w:val="00562EF2"/>
    <w:rsid w:val="00563273"/>
    <w:rsid w:val="00563C55"/>
    <w:rsid w:val="00563C61"/>
    <w:rsid w:val="005658A0"/>
    <w:rsid w:val="00565C25"/>
    <w:rsid w:val="00567F8F"/>
    <w:rsid w:val="00570082"/>
    <w:rsid w:val="005703CD"/>
    <w:rsid w:val="00570CA8"/>
    <w:rsid w:val="0057154A"/>
    <w:rsid w:val="0057165B"/>
    <w:rsid w:val="005719F9"/>
    <w:rsid w:val="00572417"/>
    <w:rsid w:val="00572520"/>
    <w:rsid w:val="005727A8"/>
    <w:rsid w:val="005729C9"/>
    <w:rsid w:val="00573774"/>
    <w:rsid w:val="005737E2"/>
    <w:rsid w:val="0057380A"/>
    <w:rsid w:val="00573DD3"/>
    <w:rsid w:val="00575C9F"/>
    <w:rsid w:val="00576035"/>
    <w:rsid w:val="00576876"/>
    <w:rsid w:val="00576B63"/>
    <w:rsid w:val="00577B49"/>
    <w:rsid w:val="00580778"/>
    <w:rsid w:val="00581653"/>
    <w:rsid w:val="0058212B"/>
    <w:rsid w:val="0058279E"/>
    <w:rsid w:val="005828F3"/>
    <w:rsid w:val="00582A6E"/>
    <w:rsid w:val="00583225"/>
    <w:rsid w:val="0058326E"/>
    <w:rsid w:val="005833AD"/>
    <w:rsid w:val="00583D1D"/>
    <w:rsid w:val="0058485C"/>
    <w:rsid w:val="00584A17"/>
    <w:rsid w:val="005854D2"/>
    <w:rsid w:val="0058569A"/>
    <w:rsid w:val="00586186"/>
    <w:rsid w:val="00586DE6"/>
    <w:rsid w:val="0058779A"/>
    <w:rsid w:val="00587CDF"/>
    <w:rsid w:val="005900BF"/>
    <w:rsid w:val="00590190"/>
    <w:rsid w:val="00591397"/>
    <w:rsid w:val="00591823"/>
    <w:rsid w:val="00593419"/>
    <w:rsid w:val="00593DDB"/>
    <w:rsid w:val="0059585C"/>
    <w:rsid w:val="00595B9D"/>
    <w:rsid w:val="00596A2D"/>
    <w:rsid w:val="005979C4"/>
    <w:rsid w:val="005A05C1"/>
    <w:rsid w:val="005A06CC"/>
    <w:rsid w:val="005A126E"/>
    <w:rsid w:val="005A1683"/>
    <w:rsid w:val="005A17E4"/>
    <w:rsid w:val="005A2CAE"/>
    <w:rsid w:val="005A32E7"/>
    <w:rsid w:val="005A376A"/>
    <w:rsid w:val="005A37A3"/>
    <w:rsid w:val="005A3BC0"/>
    <w:rsid w:val="005A484B"/>
    <w:rsid w:val="005A4DEC"/>
    <w:rsid w:val="005A5AA0"/>
    <w:rsid w:val="005A6CC9"/>
    <w:rsid w:val="005A752A"/>
    <w:rsid w:val="005B097B"/>
    <w:rsid w:val="005B2D7A"/>
    <w:rsid w:val="005B3069"/>
    <w:rsid w:val="005B3BF0"/>
    <w:rsid w:val="005B3E6E"/>
    <w:rsid w:val="005B48A8"/>
    <w:rsid w:val="005B4BC2"/>
    <w:rsid w:val="005B4DE3"/>
    <w:rsid w:val="005B6E0A"/>
    <w:rsid w:val="005B7885"/>
    <w:rsid w:val="005B7EB3"/>
    <w:rsid w:val="005B7F7A"/>
    <w:rsid w:val="005B7FAE"/>
    <w:rsid w:val="005C0FB9"/>
    <w:rsid w:val="005C1CBC"/>
    <w:rsid w:val="005C2ED0"/>
    <w:rsid w:val="005C479D"/>
    <w:rsid w:val="005C510F"/>
    <w:rsid w:val="005C5282"/>
    <w:rsid w:val="005C5FCB"/>
    <w:rsid w:val="005C63DC"/>
    <w:rsid w:val="005C64CF"/>
    <w:rsid w:val="005D0002"/>
    <w:rsid w:val="005D0003"/>
    <w:rsid w:val="005D0494"/>
    <w:rsid w:val="005D1FFD"/>
    <w:rsid w:val="005D2627"/>
    <w:rsid w:val="005D26B0"/>
    <w:rsid w:val="005D3108"/>
    <w:rsid w:val="005D58CF"/>
    <w:rsid w:val="005E0B01"/>
    <w:rsid w:val="005E0C34"/>
    <w:rsid w:val="005E26B4"/>
    <w:rsid w:val="005E323B"/>
    <w:rsid w:val="005E3C73"/>
    <w:rsid w:val="005E48B2"/>
    <w:rsid w:val="005E4EC9"/>
    <w:rsid w:val="005E5062"/>
    <w:rsid w:val="005E5406"/>
    <w:rsid w:val="005E5678"/>
    <w:rsid w:val="005E66E4"/>
    <w:rsid w:val="005E6A48"/>
    <w:rsid w:val="005E6B28"/>
    <w:rsid w:val="005E6CA3"/>
    <w:rsid w:val="005E6F4C"/>
    <w:rsid w:val="005E75E3"/>
    <w:rsid w:val="005E7E33"/>
    <w:rsid w:val="005E7EDC"/>
    <w:rsid w:val="005F14BE"/>
    <w:rsid w:val="005F218F"/>
    <w:rsid w:val="005F2364"/>
    <w:rsid w:val="005F2687"/>
    <w:rsid w:val="005F399A"/>
    <w:rsid w:val="005F4926"/>
    <w:rsid w:val="005F4952"/>
    <w:rsid w:val="005F55B1"/>
    <w:rsid w:val="005F55C6"/>
    <w:rsid w:val="005F5E2F"/>
    <w:rsid w:val="005F67B2"/>
    <w:rsid w:val="005F7BEF"/>
    <w:rsid w:val="005F7BF6"/>
    <w:rsid w:val="00601722"/>
    <w:rsid w:val="00601C25"/>
    <w:rsid w:val="006025FE"/>
    <w:rsid w:val="0060292B"/>
    <w:rsid w:val="00602D4E"/>
    <w:rsid w:val="00603340"/>
    <w:rsid w:val="0060506C"/>
    <w:rsid w:val="0060523E"/>
    <w:rsid w:val="00605BF0"/>
    <w:rsid w:val="00605FD1"/>
    <w:rsid w:val="00606D1C"/>
    <w:rsid w:val="00607064"/>
    <w:rsid w:val="00607544"/>
    <w:rsid w:val="00607CD6"/>
    <w:rsid w:val="00607F33"/>
    <w:rsid w:val="006106D9"/>
    <w:rsid w:val="006119F6"/>
    <w:rsid w:val="00611BE4"/>
    <w:rsid w:val="006124D6"/>
    <w:rsid w:val="00612911"/>
    <w:rsid w:val="00612D2B"/>
    <w:rsid w:val="00612F9F"/>
    <w:rsid w:val="00612FA5"/>
    <w:rsid w:val="006132E7"/>
    <w:rsid w:val="0061435B"/>
    <w:rsid w:val="00614592"/>
    <w:rsid w:val="0061547B"/>
    <w:rsid w:val="006160FB"/>
    <w:rsid w:val="00616311"/>
    <w:rsid w:val="00616BAD"/>
    <w:rsid w:val="0061783D"/>
    <w:rsid w:val="00617959"/>
    <w:rsid w:val="00620BD5"/>
    <w:rsid w:val="00620D13"/>
    <w:rsid w:val="006220F6"/>
    <w:rsid w:val="00622945"/>
    <w:rsid w:val="00622A8F"/>
    <w:rsid w:val="00623598"/>
    <w:rsid w:val="00623844"/>
    <w:rsid w:val="0062395E"/>
    <w:rsid w:val="00623A19"/>
    <w:rsid w:val="006242F9"/>
    <w:rsid w:val="00624E0D"/>
    <w:rsid w:val="00630387"/>
    <w:rsid w:val="00630DE1"/>
    <w:rsid w:val="0063168B"/>
    <w:rsid w:val="00631851"/>
    <w:rsid w:val="00631CB3"/>
    <w:rsid w:val="00631CFD"/>
    <w:rsid w:val="00632D5F"/>
    <w:rsid w:val="00633D8B"/>
    <w:rsid w:val="00634F55"/>
    <w:rsid w:val="00634FC8"/>
    <w:rsid w:val="00635266"/>
    <w:rsid w:val="00635C85"/>
    <w:rsid w:val="00635DDC"/>
    <w:rsid w:val="00637602"/>
    <w:rsid w:val="0063762C"/>
    <w:rsid w:val="00641C3B"/>
    <w:rsid w:val="00641CB6"/>
    <w:rsid w:val="00642189"/>
    <w:rsid w:val="00642BD4"/>
    <w:rsid w:val="00643627"/>
    <w:rsid w:val="00643AF4"/>
    <w:rsid w:val="00644474"/>
    <w:rsid w:val="00644F52"/>
    <w:rsid w:val="00645210"/>
    <w:rsid w:val="0064582E"/>
    <w:rsid w:val="0064619F"/>
    <w:rsid w:val="006473D8"/>
    <w:rsid w:val="0064794B"/>
    <w:rsid w:val="006506B0"/>
    <w:rsid w:val="0065088F"/>
    <w:rsid w:val="006515D2"/>
    <w:rsid w:val="00651872"/>
    <w:rsid w:val="00651BF5"/>
    <w:rsid w:val="00653E48"/>
    <w:rsid w:val="00655EE3"/>
    <w:rsid w:val="00656857"/>
    <w:rsid w:val="006577F3"/>
    <w:rsid w:val="00657FE7"/>
    <w:rsid w:val="006611F9"/>
    <w:rsid w:val="0066137A"/>
    <w:rsid w:val="006613B0"/>
    <w:rsid w:val="006615DD"/>
    <w:rsid w:val="00661760"/>
    <w:rsid w:val="00661E41"/>
    <w:rsid w:val="006626B2"/>
    <w:rsid w:val="00662797"/>
    <w:rsid w:val="00662F92"/>
    <w:rsid w:val="006635C5"/>
    <w:rsid w:val="00663D92"/>
    <w:rsid w:val="0066457A"/>
    <w:rsid w:val="00666CE7"/>
    <w:rsid w:val="00667710"/>
    <w:rsid w:val="00667AAB"/>
    <w:rsid w:val="00667EF9"/>
    <w:rsid w:val="00670732"/>
    <w:rsid w:val="00671B87"/>
    <w:rsid w:val="0067257F"/>
    <w:rsid w:val="0067275A"/>
    <w:rsid w:val="00674287"/>
    <w:rsid w:val="006749AC"/>
    <w:rsid w:val="00675038"/>
    <w:rsid w:val="00675A15"/>
    <w:rsid w:val="006763ED"/>
    <w:rsid w:val="00677DAA"/>
    <w:rsid w:val="0068015A"/>
    <w:rsid w:val="0068098D"/>
    <w:rsid w:val="00680B62"/>
    <w:rsid w:val="00681D3C"/>
    <w:rsid w:val="006820D5"/>
    <w:rsid w:val="006827D0"/>
    <w:rsid w:val="00682C44"/>
    <w:rsid w:val="0068312E"/>
    <w:rsid w:val="00684201"/>
    <w:rsid w:val="0068475A"/>
    <w:rsid w:val="00684D8B"/>
    <w:rsid w:val="00685632"/>
    <w:rsid w:val="00686EF4"/>
    <w:rsid w:val="00687A29"/>
    <w:rsid w:val="00690B59"/>
    <w:rsid w:val="00690C47"/>
    <w:rsid w:val="00691339"/>
    <w:rsid w:val="006917C8"/>
    <w:rsid w:val="006924B0"/>
    <w:rsid w:val="0069279C"/>
    <w:rsid w:val="00692A9D"/>
    <w:rsid w:val="00693509"/>
    <w:rsid w:val="00693C7D"/>
    <w:rsid w:val="00694624"/>
    <w:rsid w:val="00694E6B"/>
    <w:rsid w:val="006956C5"/>
    <w:rsid w:val="00695A40"/>
    <w:rsid w:val="00695D0C"/>
    <w:rsid w:val="006A1653"/>
    <w:rsid w:val="006A1696"/>
    <w:rsid w:val="006A2152"/>
    <w:rsid w:val="006A2AE0"/>
    <w:rsid w:val="006A3821"/>
    <w:rsid w:val="006A5A2F"/>
    <w:rsid w:val="006A6720"/>
    <w:rsid w:val="006A76A5"/>
    <w:rsid w:val="006A7A54"/>
    <w:rsid w:val="006A7EFE"/>
    <w:rsid w:val="006B20C7"/>
    <w:rsid w:val="006B2278"/>
    <w:rsid w:val="006B2747"/>
    <w:rsid w:val="006B2ED4"/>
    <w:rsid w:val="006B38B8"/>
    <w:rsid w:val="006B3D9C"/>
    <w:rsid w:val="006B42DC"/>
    <w:rsid w:val="006B4C4B"/>
    <w:rsid w:val="006B53B7"/>
    <w:rsid w:val="006B5649"/>
    <w:rsid w:val="006B6564"/>
    <w:rsid w:val="006B66D3"/>
    <w:rsid w:val="006B6B75"/>
    <w:rsid w:val="006B76B3"/>
    <w:rsid w:val="006C04FD"/>
    <w:rsid w:val="006C0826"/>
    <w:rsid w:val="006C0A8C"/>
    <w:rsid w:val="006C15EE"/>
    <w:rsid w:val="006C162B"/>
    <w:rsid w:val="006C242D"/>
    <w:rsid w:val="006C28CF"/>
    <w:rsid w:val="006C3371"/>
    <w:rsid w:val="006D0131"/>
    <w:rsid w:val="006D016E"/>
    <w:rsid w:val="006D071B"/>
    <w:rsid w:val="006D186C"/>
    <w:rsid w:val="006D2582"/>
    <w:rsid w:val="006D263A"/>
    <w:rsid w:val="006D3BA3"/>
    <w:rsid w:val="006D3BC7"/>
    <w:rsid w:val="006D411C"/>
    <w:rsid w:val="006D47F9"/>
    <w:rsid w:val="006D480A"/>
    <w:rsid w:val="006D497F"/>
    <w:rsid w:val="006D4D10"/>
    <w:rsid w:val="006D4D59"/>
    <w:rsid w:val="006D4DA1"/>
    <w:rsid w:val="006D65AB"/>
    <w:rsid w:val="006D776C"/>
    <w:rsid w:val="006D7DEC"/>
    <w:rsid w:val="006E0086"/>
    <w:rsid w:val="006E0AA3"/>
    <w:rsid w:val="006E0E18"/>
    <w:rsid w:val="006E1609"/>
    <w:rsid w:val="006E1627"/>
    <w:rsid w:val="006E1A0E"/>
    <w:rsid w:val="006E2464"/>
    <w:rsid w:val="006E398A"/>
    <w:rsid w:val="006E39EF"/>
    <w:rsid w:val="006E43AB"/>
    <w:rsid w:val="006E47ED"/>
    <w:rsid w:val="006E4BEB"/>
    <w:rsid w:val="006E5DD4"/>
    <w:rsid w:val="006E6450"/>
    <w:rsid w:val="006E6CAE"/>
    <w:rsid w:val="006E71A1"/>
    <w:rsid w:val="006E79E7"/>
    <w:rsid w:val="006F0188"/>
    <w:rsid w:val="006F0B41"/>
    <w:rsid w:val="006F125F"/>
    <w:rsid w:val="006F1518"/>
    <w:rsid w:val="006F1F4D"/>
    <w:rsid w:val="006F2D37"/>
    <w:rsid w:val="006F389D"/>
    <w:rsid w:val="006F3B17"/>
    <w:rsid w:val="006F4680"/>
    <w:rsid w:val="006F54FA"/>
    <w:rsid w:val="006F62D4"/>
    <w:rsid w:val="006F63A5"/>
    <w:rsid w:val="006F7DB5"/>
    <w:rsid w:val="00700A62"/>
    <w:rsid w:val="00700E06"/>
    <w:rsid w:val="0070217F"/>
    <w:rsid w:val="007028C8"/>
    <w:rsid w:val="007034E9"/>
    <w:rsid w:val="00703B3E"/>
    <w:rsid w:val="007048D6"/>
    <w:rsid w:val="00705A71"/>
    <w:rsid w:val="00706030"/>
    <w:rsid w:val="00706266"/>
    <w:rsid w:val="00706DD3"/>
    <w:rsid w:val="00707AAC"/>
    <w:rsid w:val="00707D0B"/>
    <w:rsid w:val="00707E63"/>
    <w:rsid w:val="00710312"/>
    <w:rsid w:val="00710AF8"/>
    <w:rsid w:val="007115F8"/>
    <w:rsid w:val="00712167"/>
    <w:rsid w:val="00713BC4"/>
    <w:rsid w:val="007159E8"/>
    <w:rsid w:val="007160FF"/>
    <w:rsid w:val="00716299"/>
    <w:rsid w:val="00716D67"/>
    <w:rsid w:val="00720823"/>
    <w:rsid w:val="00721355"/>
    <w:rsid w:val="0072159E"/>
    <w:rsid w:val="00721D12"/>
    <w:rsid w:val="00721FAE"/>
    <w:rsid w:val="007232E9"/>
    <w:rsid w:val="00723E74"/>
    <w:rsid w:val="00723FFC"/>
    <w:rsid w:val="0072400A"/>
    <w:rsid w:val="0072602D"/>
    <w:rsid w:val="0072741F"/>
    <w:rsid w:val="00727C44"/>
    <w:rsid w:val="00730A54"/>
    <w:rsid w:val="00732AFD"/>
    <w:rsid w:val="00732D24"/>
    <w:rsid w:val="00732DC4"/>
    <w:rsid w:val="007331BF"/>
    <w:rsid w:val="007342EE"/>
    <w:rsid w:val="007343B3"/>
    <w:rsid w:val="00734450"/>
    <w:rsid w:val="00734A07"/>
    <w:rsid w:val="00734DB8"/>
    <w:rsid w:val="00734DFA"/>
    <w:rsid w:val="00734E8E"/>
    <w:rsid w:val="00734F81"/>
    <w:rsid w:val="0073528B"/>
    <w:rsid w:val="0073554E"/>
    <w:rsid w:val="007355F7"/>
    <w:rsid w:val="00736C92"/>
    <w:rsid w:val="00737D6A"/>
    <w:rsid w:val="007401B4"/>
    <w:rsid w:val="00740B37"/>
    <w:rsid w:val="007419B8"/>
    <w:rsid w:val="0074287F"/>
    <w:rsid w:val="00742BDD"/>
    <w:rsid w:val="00744BEA"/>
    <w:rsid w:val="00744E7E"/>
    <w:rsid w:val="00745878"/>
    <w:rsid w:val="00745E26"/>
    <w:rsid w:val="0074696F"/>
    <w:rsid w:val="00747C22"/>
    <w:rsid w:val="0075103F"/>
    <w:rsid w:val="007511BC"/>
    <w:rsid w:val="007516B7"/>
    <w:rsid w:val="00751758"/>
    <w:rsid w:val="00752005"/>
    <w:rsid w:val="00752012"/>
    <w:rsid w:val="0075256F"/>
    <w:rsid w:val="00753EF2"/>
    <w:rsid w:val="007540CD"/>
    <w:rsid w:val="0075494C"/>
    <w:rsid w:val="00754BD9"/>
    <w:rsid w:val="00754F31"/>
    <w:rsid w:val="007558CE"/>
    <w:rsid w:val="00756D99"/>
    <w:rsid w:val="00757D42"/>
    <w:rsid w:val="007600D9"/>
    <w:rsid w:val="0076075F"/>
    <w:rsid w:val="00760B23"/>
    <w:rsid w:val="00760E67"/>
    <w:rsid w:val="00761190"/>
    <w:rsid w:val="007617E3"/>
    <w:rsid w:val="00761B4C"/>
    <w:rsid w:val="007629A9"/>
    <w:rsid w:val="00762B63"/>
    <w:rsid w:val="00763678"/>
    <w:rsid w:val="00763CA0"/>
    <w:rsid w:val="00764021"/>
    <w:rsid w:val="00764F6B"/>
    <w:rsid w:val="00765BF4"/>
    <w:rsid w:val="00766248"/>
    <w:rsid w:val="00766460"/>
    <w:rsid w:val="00766596"/>
    <w:rsid w:val="00766C8F"/>
    <w:rsid w:val="0077095B"/>
    <w:rsid w:val="00771307"/>
    <w:rsid w:val="00771CB7"/>
    <w:rsid w:val="00771E0D"/>
    <w:rsid w:val="007727EC"/>
    <w:rsid w:val="0077290D"/>
    <w:rsid w:val="00774C19"/>
    <w:rsid w:val="0077533A"/>
    <w:rsid w:val="00775B71"/>
    <w:rsid w:val="00776C01"/>
    <w:rsid w:val="00777941"/>
    <w:rsid w:val="007804EF"/>
    <w:rsid w:val="0078133E"/>
    <w:rsid w:val="007816AF"/>
    <w:rsid w:val="007828BA"/>
    <w:rsid w:val="00782A1A"/>
    <w:rsid w:val="00783BD3"/>
    <w:rsid w:val="00784381"/>
    <w:rsid w:val="00784709"/>
    <w:rsid w:val="00785AFB"/>
    <w:rsid w:val="007860B2"/>
    <w:rsid w:val="007862BE"/>
    <w:rsid w:val="00786B39"/>
    <w:rsid w:val="007872E6"/>
    <w:rsid w:val="00787881"/>
    <w:rsid w:val="00787B06"/>
    <w:rsid w:val="007901D4"/>
    <w:rsid w:val="0079088A"/>
    <w:rsid w:val="00791086"/>
    <w:rsid w:val="00791186"/>
    <w:rsid w:val="007918F0"/>
    <w:rsid w:val="00792A4A"/>
    <w:rsid w:val="007931E9"/>
    <w:rsid w:val="00793701"/>
    <w:rsid w:val="007937C6"/>
    <w:rsid w:val="00793ACF"/>
    <w:rsid w:val="00793D7F"/>
    <w:rsid w:val="007940D0"/>
    <w:rsid w:val="007946BB"/>
    <w:rsid w:val="00794D83"/>
    <w:rsid w:val="007956A3"/>
    <w:rsid w:val="007956A4"/>
    <w:rsid w:val="00795E00"/>
    <w:rsid w:val="00795E55"/>
    <w:rsid w:val="00796454"/>
    <w:rsid w:val="0079798E"/>
    <w:rsid w:val="007A096C"/>
    <w:rsid w:val="007A1CCD"/>
    <w:rsid w:val="007A4DAB"/>
    <w:rsid w:val="007A5481"/>
    <w:rsid w:val="007A6734"/>
    <w:rsid w:val="007B0438"/>
    <w:rsid w:val="007B0B87"/>
    <w:rsid w:val="007B1847"/>
    <w:rsid w:val="007B1900"/>
    <w:rsid w:val="007B1DE6"/>
    <w:rsid w:val="007B1FBC"/>
    <w:rsid w:val="007B2588"/>
    <w:rsid w:val="007B28FB"/>
    <w:rsid w:val="007B31C0"/>
    <w:rsid w:val="007B3310"/>
    <w:rsid w:val="007B33A1"/>
    <w:rsid w:val="007B33AE"/>
    <w:rsid w:val="007B3605"/>
    <w:rsid w:val="007B3870"/>
    <w:rsid w:val="007B3BC2"/>
    <w:rsid w:val="007B3FC6"/>
    <w:rsid w:val="007B6DEF"/>
    <w:rsid w:val="007B6E76"/>
    <w:rsid w:val="007C06D8"/>
    <w:rsid w:val="007C07D0"/>
    <w:rsid w:val="007C0BD2"/>
    <w:rsid w:val="007C1DFB"/>
    <w:rsid w:val="007C1EA1"/>
    <w:rsid w:val="007C240D"/>
    <w:rsid w:val="007C2ACC"/>
    <w:rsid w:val="007C2B1A"/>
    <w:rsid w:val="007C359F"/>
    <w:rsid w:val="007C436E"/>
    <w:rsid w:val="007C449C"/>
    <w:rsid w:val="007C5977"/>
    <w:rsid w:val="007C6DC8"/>
    <w:rsid w:val="007D0699"/>
    <w:rsid w:val="007D25D0"/>
    <w:rsid w:val="007D43EA"/>
    <w:rsid w:val="007D4471"/>
    <w:rsid w:val="007D49E0"/>
    <w:rsid w:val="007D5048"/>
    <w:rsid w:val="007D5282"/>
    <w:rsid w:val="007D62A1"/>
    <w:rsid w:val="007D667D"/>
    <w:rsid w:val="007D6EC8"/>
    <w:rsid w:val="007D6F4D"/>
    <w:rsid w:val="007D7072"/>
    <w:rsid w:val="007D7A2A"/>
    <w:rsid w:val="007D7D62"/>
    <w:rsid w:val="007D7E5A"/>
    <w:rsid w:val="007E0E56"/>
    <w:rsid w:val="007E228C"/>
    <w:rsid w:val="007E306F"/>
    <w:rsid w:val="007E383E"/>
    <w:rsid w:val="007E662B"/>
    <w:rsid w:val="007E7CC8"/>
    <w:rsid w:val="007F3C27"/>
    <w:rsid w:val="007F3D8A"/>
    <w:rsid w:val="007F4235"/>
    <w:rsid w:val="007F4A13"/>
    <w:rsid w:val="007F4D0B"/>
    <w:rsid w:val="007F57A4"/>
    <w:rsid w:val="00800FC9"/>
    <w:rsid w:val="00801BC5"/>
    <w:rsid w:val="008029FB"/>
    <w:rsid w:val="0080382E"/>
    <w:rsid w:val="00803B5B"/>
    <w:rsid w:val="00803EC2"/>
    <w:rsid w:val="0080443F"/>
    <w:rsid w:val="00804691"/>
    <w:rsid w:val="00805AAC"/>
    <w:rsid w:val="00806017"/>
    <w:rsid w:val="00810453"/>
    <w:rsid w:val="00810B97"/>
    <w:rsid w:val="00810D53"/>
    <w:rsid w:val="00811775"/>
    <w:rsid w:val="00811811"/>
    <w:rsid w:val="008129DF"/>
    <w:rsid w:val="0081581E"/>
    <w:rsid w:val="00817B6F"/>
    <w:rsid w:val="00817D4A"/>
    <w:rsid w:val="00817ECC"/>
    <w:rsid w:val="00820152"/>
    <w:rsid w:val="0082060E"/>
    <w:rsid w:val="00820679"/>
    <w:rsid w:val="008207C8"/>
    <w:rsid w:val="00820A2B"/>
    <w:rsid w:val="00820B7A"/>
    <w:rsid w:val="0082162B"/>
    <w:rsid w:val="00821DB9"/>
    <w:rsid w:val="00821FBC"/>
    <w:rsid w:val="008224E3"/>
    <w:rsid w:val="00822B84"/>
    <w:rsid w:val="00823059"/>
    <w:rsid w:val="008230BB"/>
    <w:rsid w:val="00823278"/>
    <w:rsid w:val="008232E3"/>
    <w:rsid w:val="008239AE"/>
    <w:rsid w:val="00823B96"/>
    <w:rsid w:val="00823D1F"/>
    <w:rsid w:val="00824685"/>
    <w:rsid w:val="00825875"/>
    <w:rsid w:val="008260C6"/>
    <w:rsid w:val="00826FE2"/>
    <w:rsid w:val="0082712C"/>
    <w:rsid w:val="008305FE"/>
    <w:rsid w:val="0083089D"/>
    <w:rsid w:val="00830D65"/>
    <w:rsid w:val="0083199B"/>
    <w:rsid w:val="00831E57"/>
    <w:rsid w:val="00832065"/>
    <w:rsid w:val="008324B3"/>
    <w:rsid w:val="00834241"/>
    <w:rsid w:val="00834377"/>
    <w:rsid w:val="0083453E"/>
    <w:rsid w:val="00834D98"/>
    <w:rsid w:val="008353D2"/>
    <w:rsid w:val="008357BE"/>
    <w:rsid w:val="00835B25"/>
    <w:rsid w:val="00836A4D"/>
    <w:rsid w:val="0083709E"/>
    <w:rsid w:val="00837737"/>
    <w:rsid w:val="008377D9"/>
    <w:rsid w:val="00840C99"/>
    <w:rsid w:val="0084120D"/>
    <w:rsid w:val="008414AE"/>
    <w:rsid w:val="008417D9"/>
    <w:rsid w:val="00841FBC"/>
    <w:rsid w:val="008424F7"/>
    <w:rsid w:val="00842B80"/>
    <w:rsid w:val="0084420C"/>
    <w:rsid w:val="00844825"/>
    <w:rsid w:val="00844E1D"/>
    <w:rsid w:val="00845249"/>
    <w:rsid w:val="00845AA6"/>
    <w:rsid w:val="00845AE8"/>
    <w:rsid w:val="00845D72"/>
    <w:rsid w:val="00845EBB"/>
    <w:rsid w:val="0084625B"/>
    <w:rsid w:val="00846A78"/>
    <w:rsid w:val="00846F60"/>
    <w:rsid w:val="00846FB8"/>
    <w:rsid w:val="00847F4D"/>
    <w:rsid w:val="00847FCF"/>
    <w:rsid w:val="00850B19"/>
    <w:rsid w:val="00851DAA"/>
    <w:rsid w:val="008531CD"/>
    <w:rsid w:val="00853E04"/>
    <w:rsid w:val="0085409A"/>
    <w:rsid w:val="0085479A"/>
    <w:rsid w:val="008548AE"/>
    <w:rsid w:val="008552E6"/>
    <w:rsid w:val="008553B8"/>
    <w:rsid w:val="00856F42"/>
    <w:rsid w:val="00857463"/>
    <w:rsid w:val="00857D4C"/>
    <w:rsid w:val="00860178"/>
    <w:rsid w:val="0086112C"/>
    <w:rsid w:val="00861957"/>
    <w:rsid w:val="008619F4"/>
    <w:rsid w:val="00861CA8"/>
    <w:rsid w:val="00862019"/>
    <w:rsid w:val="0086218D"/>
    <w:rsid w:val="008641D7"/>
    <w:rsid w:val="00864285"/>
    <w:rsid w:val="0086520E"/>
    <w:rsid w:val="008659BB"/>
    <w:rsid w:val="008660FB"/>
    <w:rsid w:val="00866A18"/>
    <w:rsid w:val="00866DCF"/>
    <w:rsid w:val="00867041"/>
    <w:rsid w:val="0086799B"/>
    <w:rsid w:val="008708C7"/>
    <w:rsid w:val="00870B11"/>
    <w:rsid w:val="00871C8C"/>
    <w:rsid w:val="00872176"/>
    <w:rsid w:val="008731C5"/>
    <w:rsid w:val="00873644"/>
    <w:rsid w:val="00875BB9"/>
    <w:rsid w:val="00876471"/>
    <w:rsid w:val="008765FD"/>
    <w:rsid w:val="0087706C"/>
    <w:rsid w:val="008771E1"/>
    <w:rsid w:val="00877F73"/>
    <w:rsid w:val="0088030F"/>
    <w:rsid w:val="0088164B"/>
    <w:rsid w:val="00881740"/>
    <w:rsid w:val="00881BE9"/>
    <w:rsid w:val="00882F6E"/>
    <w:rsid w:val="008842CC"/>
    <w:rsid w:val="00884D18"/>
    <w:rsid w:val="0088547B"/>
    <w:rsid w:val="00886008"/>
    <w:rsid w:val="00886A4F"/>
    <w:rsid w:val="00886C8A"/>
    <w:rsid w:val="00887000"/>
    <w:rsid w:val="00887CB4"/>
    <w:rsid w:val="00890057"/>
    <w:rsid w:val="00890266"/>
    <w:rsid w:val="00890F94"/>
    <w:rsid w:val="00890FB7"/>
    <w:rsid w:val="008914BC"/>
    <w:rsid w:val="0089185B"/>
    <w:rsid w:val="0089257F"/>
    <w:rsid w:val="00893527"/>
    <w:rsid w:val="00893550"/>
    <w:rsid w:val="008935B8"/>
    <w:rsid w:val="0089372A"/>
    <w:rsid w:val="00893A8C"/>
    <w:rsid w:val="00893AC0"/>
    <w:rsid w:val="00893D02"/>
    <w:rsid w:val="00894076"/>
    <w:rsid w:val="00894947"/>
    <w:rsid w:val="0089500A"/>
    <w:rsid w:val="00895623"/>
    <w:rsid w:val="008958E7"/>
    <w:rsid w:val="00895B16"/>
    <w:rsid w:val="0089611B"/>
    <w:rsid w:val="00897050"/>
    <w:rsid w:val="00897769"/>
    <w:rsid w:val="0089777A"/>
    <w:rsid w:val="008A0046"/>
    <w:rsid w:val="008A04A9"/>
    <w:rsid w:val="008A04DC"/>
    <w:rsid w:val="008A1250"/>
    <w:rsid w:val="008A157E"/>
    <w:rsid w:val="008A17D3"/>
    <w:rsid w:val="008A2406"/>
    <w:rsid w:val="008A2B36"/>
    <w:rsid w:val="008A4181"/>
    <w:rsid w:val="008A4EB1"/>
    <w:rsid w:val="008A5D97"/>
    <w:rsid w:val="008A73C6"/>
    <w:rsid w:val="008A7CEA"/>
    <w:rsid w:val="008B08D5"/>
    <w:rsid w:val="008B1228"/>
    <w:rsid w:val="008B1934"/>
    <w:rsid w:val="008B1B66"/>
    <w:rsid w:val="008B20D7"/>
    <w:rsid w:val="008B231B"/>
    <w:rsid w:val="008B286B"/>
    <w:rsid w:val="008B29E6"/>
    <w:rsid w:val="008B2C99"/>
    <w:rsid w:val="008B353E"/>
    <w:rsid w:val="008B35A3"/>
    <w:rsid w:val="008B3BBC"/>
    <w:rsid w:val="008B465A"/>
    <w:rsid w:val="008B46A2"/>
    <w:rsid w:val="008B54AD"/>
    <w:rsid w:val="008B55D9"/>
    <w:rsid w:val="008B679D"/>
    <w:rsid w:val="008B7B07"/>
    <w:rsid w:val="008C0BB0"/>
    <w:rsid w:val="008C14BC"/>
    <w:rsid w:val="008C22C3"/>
    <w:rsid w:val="008C2A9E"/>
    <w:rsid w:val="008C3EF6"/>
    <w:rsid w:val="008C4091"/>
    <w:rsid w:val="008C477D"/>
    <w:rsid w:val="008C4BC7"/>
    <w:rsid w:val="008C4E02"/>
    <w:rsid w:val="008C54DB"/>
    <w:rsid w:val="008C60D7"/>
    <w:rsid w:val="008C60E0"/>
    <w:rsid w:val="008C6819"/>
    <w:rsid w:val="008C762D"/>
    <w:rsid w:val="008D100B"/>
    <w:rsid w:val="008D116F"/>
    <w:rsid w:val="008D1546"/>
    <w:rsid w:val="008D1934"/>
    <w:rsid w:val="008D19B0"/>
    <w:rsid w:val="008D21DE"/>
    <w:rsid w:val="008D2A3F"/>
    <w:rsid w:val="008D31AF"/>
    <w:rsid w:val="008D39B7"/>
    <w:rsid w:val="008D3BCF"/>
    <w:rsid w:val="008D421F"/>
    <w:rsid w:val="008D5599"/>
    <w:rsid w:val="008D55BB"/>
    <w:rsid w:val="008D5B14"/>
    <w:rsid w:val="008D618D"/>
    <w:rsid w:val="008D65F1"/>
    <w:rsid w:val="008D6678"/>
    <w:rsid w:val="008D6998"/>
    <w:rsid w:val="008D7345"/>
    <w:rsid w:val="008D7A34"/>
    <w:rsid w:val="008E11B2"/>
    <w:rsid w:val="008E27FA"/>
    <w:rsid w:val="008E40DC"/>
    <w:rsid w:val="008E46CA"/>
    <w:rsid w:val="008E4EB7"/>
    <w:rsid w:val="008E5608"/>
    <w:rsid w:val="008E5B84"/>
    <w:rsid w:val="008E6381"/>
    <w:rsid w:val="008E6817"/>
    <w:rsid w:val="008F02E7"/>
    <w:rsid w:val="008F0618"/>
    <w:rsid w:val="008F1A49"/>
    <w:rsid w:val="008F1EB8"/>
    <w:rsid w:val="008F2224"/>
    <w:rsid w:val="008F2929"/>
    <w:rsid w:val="008F4683"/>
    <w:rsid w:val="008F504A"/>
    <w:rsid w:val="008F51B3"/>
    <w:rsid w:val="008F5E70"/>
    <w:rsid w:val="008F6213"/>
    <w:rsid w:val="008F63FF"/>
    <w:rsid w:val="00900175"/>
    <w:rsid w:val="00900F54"/>
    <w:rsid w:val="00901401"/>
    <w:rsid w:val="009016F0"/>
    <w:rsid w:val="0090170C"/>
    <w:rsid w:val="009032ED"/>
    <w:rsid w:val="0090397A"/>
    <w:rsid w:val="00904DF3"/>
    <w:rsid w:val="00905261"/>
    <w:rsid w:val="00905BDF"/>
    <w:rsid w:val="0090753A"/>
    <w:rsid w:val="009100D1"/>
    <w:rsid w:val="009107CE"/>
    <w:rsid w:val="0091098B"/>
    <w:rsid w:val="00911DD5"/>
    <w:rsid w:val="00912366"/>
    <w:rsid w:val="009126C7"/>
    <w:rsid w:val="00912979"/>
    <w:rsid w:val="00912CEC"/>
    <w:rsid w:val="009139E8"/>
    <w:rsid w:val="00913AC6"/>
    <w:rsid w:val="00913E82"/>
    <w:rsid w:val="00914F79"/>
    <w:rsid w:val="00915A78"/>
    <w:rsid w:val="00915D29"/>
    <w:rsid w:val="00916A2E"/>
    <w:rsid w:val="00916DD7"/>
    <w:rsid w:val="00917CFD"/>
    <w:rsid w:val="00920477"/>
    <w:rsid w:val="00920AE9"/>
    <w:rsid w:val="0092142B"/>
    <w:rsid w:val="009219B0"/>
    <w:rsid w:val="00922111"/>
    <w:rsid w:val="00923390"/>
    <w:rsid w:val="00924221"/>
    <w:rsid w:val="00924524"/>
    <w:rsid w:val="0092492C"/>
    <w:rsid w:val="00925BEF"/>
    <w:rsid w:val="00925F1C"/>
    <w:rsid w:val="00925FEC"/>
    <w:rsid w:val="00930932"/>
    <w:rsid w:val="00930CC0"/>
    <w:rsid w:val="00931EA3"/>
    <w:rsid w:val="00932CD7"/>
    <w:rsid w:val="0093487F"/>
    <w:rsid w:val="00934A1E"/>
    <w:rsid w:val="00935EB7"/>
    <w:rsid w:val="00936197"/>
    <w:rsid w:val="009367F6"/>
    <w:rsid w:val="00936AB2"/>
    <w:rsid w:val="00937D97"/>
    <w:rsid w:val="009412ED"/>
    <w:rsid w:val="00943A6B"/>
    <w:rsid w:val="00944414"/>
    <w:rsid w:val="00945E10"/>
    <w:rsid w:val="009516BB"/>
    <w:rsid w:val="00952749"/>
    <w:rsid w:val="00952940"/>
    <w:rsid w:val="00952AD1"/>
    <w:rsid w:val="009547E4"/>
    <w:rsid w:val="00954D08"/>
    <w:rsid w:val="00954DDB"/>
    <w:rsid w:val="00955583"/>
    <w:rsid w:val="00955EF9"/>
    <w:rsid w:val="0095661B"/>
    <w:rsid w:val="009570F4"/>
    <w:rsid w:val="009602C7"/>
    <w:rsid w:val="00960A52"/>
    <w:rsid w:val="009614E8"/>
    <w:rsid w:val="00961537"/>
    <w:rsid w:val="009619F4"/>
    <w:rsid w:val="00963070"/>
    <w:rsid w:val="00963758"/>
    <w:rsid w:val="00963C65"/>
    <w:rsid w:val="00964615"/>
    <w:rsid w:val="00965A78"/>
    <w:rsid w:val="0096699B"/>
    <w:rsid w:val="00966B01"/>
    <w:rsid w:val="009673D6"/>
    <w:rsid w:val="009676FC"/>
    <w:rsid w:val="0097137D"/>
    <w:rsid w:val="009718F5"/>
    <w:rsid w:val="00974AAC"/>
    <w:rsid w:val="009754EE"/>
    <w:rsid w:val="00975965"/>
    <w:rsid w:val="009763C3"/>
    <w:rsid w:val="00976ACF"/>
    <w:rsid w:val="00976CFB"/>
    <w:rsid w:val="00976FFE"/>
    <w:rsid w:val="00977A14"/>
    <w:rsid w:val="00977EE7"/>
    <w:rsid w:val="00980183"/>
    <w:rsid w:val="009801DD"/>
    <w:rsid w:val="00980710"/>
    <w:rsid w:val="00980C41"/>
    <w:rsid w:val="00981DD1"/>
    <w:rsid w:val="00981FB2"/>
    <w:rsid w:val="009821E8"/>
    <w:rsid w:val="009825A1"/>
    <w:rsid w:val="0098301A"/>
    <w:rsid w:val="00985250"/>
    <w:rsid w:val="00985BB9"/>
    <w:rsid w:val="00985BC8"/>
    <w:rsid w:val="0098669B"/>
    <w:rsid w:val="009867A3"/>
    <w:rsid w:val="00987CFA"/>
    <w:rsid w:val="009921B5"/>
    <w:rsid w:val="00992687"/>
    <w:rsid w:val="00992876"/>
    <w:rsid w:val="00992AC8"/>
    <w:rsid w:val="009944CD"/>
    <w:rsid w:val="009946EF"/>
    <w:rsid w:val="009947E5"/>
    <w:rsid w:val="00994B55"/>
    <w:rsid w:val="00995A95"/>
    <w:rsid w:val="00996DA0"/>
    <w:rsid w:val="009A1787"/>
    <w:rsid w:val="009A3CBA"/>
    <w:rsid w:val="009A3DE5"/>
    <w:rsid w:val="009A42F4"/>
    <w:rsid w:val="009A476B"/>
    <w:rsid w:val="009A6451"/>
    <w:rsid w:val="009A695C"/>
    <w:rsid w:val="009A6B35"/>
    <w:rsid w:val="009A7065"/>
    <w:rsid w:val="009B03A7"/>
    <w:rsid w:val="009B03E5"/>
    <w:rsid w:val="009B0D5F"/>
    <w:rsid w:val="009B12DE"/>
    <w:rsid w:val="009B1762"/>
    <w:rsid w:val="009B1EFA"/>
    <w:rsid w:val="009B2103"/>
    <w:rsid w:val="009B2D3A"/>
    <w:rsid w:val="009B31B2"/>
    <w:rsid w:val="009B3397"/>
    <w:rsid w:val="009B3B9E"/>
    <w:rsid w:val="009B42DE"/>
    <w:rsid w:val="009B4436"/>
    <w:rsid w:val="009B4FA1"/>
    <w:rsid w:val="009B5979"/>
    <w:rsid w:val="009B61D5"/>
    <w:rsid w:val="009B75BC"/>
    <w:rsid w:val="009B7A64"/>
    <w:rsid w:val="009C06A1"/>
    <w:rsid w:val="009C0FC9"/>
    <w:rsid w:val="009C1CEF"/>
    <w:rsid w:val="009C1DEB"/>
    <w:rsid w:val="009C221B"/>
    <w:rsid w:val="009C22B3"/>
    <w:rsid w:val="009C33F7"/>
    <w:rsid w:val="009C3CDE"/>
    <w:rsid w:val="009C4522"/>
    <w:rsid w:val="009C5B10"/>
    <w:rsid w:val="009C6078"/>
    <w:rsid w:val="009C73AF"/>
    <w:rsid w:val="009C7D52"/>
    <w:rsid w:val="009C7E57"/>
    <w:rsid w:val="009D02EF"/>
    <w:rsid w:val="009D0B6B"/>
    <w:rsid w:val="009D1926"/>
    <w:rsid w:val="009D255D"/>
    <w:rsid w:val="009D3107"/>
    <w:rsid w:val="009D3535"/>
    <w:rsid w:val="009D4750"/>
    <w:rsid w:val="009D510C"/>
    <w:rsid w:val="009D53DC"/>
    <w:rsid w:val="009D5A95"/>
    <w:rsid w:val="009D5BA9"/>
    <w:rsid w:val="009D5F1D"/>
    <w:rsid w:val="009D652B"/>
    <w:rsid w:val="009D6901"/>
    <w:rsid w:val="009D72DC"/>
    <w:rsid w:val="009D7368"/>
    <w:rsid w:val="009D7866"/>
    <w:rsid w:val="009D799D"/>
    <w:rsid w:val="009E026C"/>
    <w:rsid w:val="009E028E"/>
    <w:rsid w:val="009E0ADD"/>
    <w:rsid w:val="009E16F5"/>
    <w:rsid w:val="009E1878"/>
    <w:rsid w:val="009E1EA2"/>
    <w:rsid w:val="009E204A"/>
    <w:rsid w:val="009E3AD4"/>
    <w:rsid w:val="009E41E1"/>
    <w:rsid w:val="009E4557"/>
    <w:rsid w:val="009E5123"/>
    <w:rsid w:val="009E610D"/>
    <w:rsid w:val="009E6C34"/>
    <w:rsid w:val="009E75CE"/>
    <w:rsid w:val="009E76C2"/>
    <w:rsid w:val="009F03EA"/>
    <w:rsid w:val="009F0721"/>
    <w:rsid w:val="009F1B8E"/>
    <w:rsid w:val="009F215D"/>
    <w:rsid w:val="009F2EBA"/>
    <w:rsid w:val="009F5BC9"/>
    <w:rsid w:val="009F6D38"/>
    <w:rsid w:val="009F6F00"/>
    <w:rsid w:val="00A00574"/>
    <w:rsid w:val="00A0058E"/>
    <w:rsid w:val="00A00D76"/>
    <w:rsid w:val="00A01A63"/>
    <w:rsid w:val="00A02854"/>
    <w:rsid w:val="00A02BBE"/>
    <w:rsid w:val="00A0396B"/>
    <w:rsid w:val="00A04126"/>
    <w:rsid w:val="00A04E4D"/>
    <w:rsid w:val="00A055E2"/>
    <w:rsid w:val="00A05F03"/>
    <w:rsid w:val="00A063BB"/>
    <w:rsid w:val="00A07296"/>
    <w:rsid w:val="00A07990"/>
    <w:rsid w:val="00A105C9"/>
    <w:rsid w:val="00A11F0C"/>
    <w:rsid w:val="00A12631"/>
    <w:rsid w:val="00A1293B"/>
    <w:rsid w:val="00A12FDE"/>
    <w:rsid w:val="00A14037"/>
    <w:rsid w:val="00A14F75"/>
    <w:rsid w:val="00A15909"/>
    <w:rsid w:val="00A15CE6"/>
    <w:rsid w:val="00A17C2A"/>
    <w:rsid w:val="00A204AF"/>
    <w:rsid w:val="00A20E3E"/>
    <w:rsid w:val="00A22752"/>
    <w:rsid w:val="00A232E3"/>
    <w:rsid w:val="00A24784"/>
    <w:rsid w:val="00A25B1D"/>
    <w:rsid w:val="00A25E55"/>
    <w:rsid w:val="00A2674C"/>
    <w:rsid w:val="00A26F23"/>
    <w:rsid w:val="00A27207"/>
    <w:rsid w:val="00A31AAD"/>
    <w:rsid w:val="00A3201C"/>
    <w:rsid w:val="00A33628"/>
    <w:rsid w:val="00A33C1B"/>
    <w:rsid w:val="00A33DDE"/>
    <w:rsid w:val="00A34311"/>
    <w:rsid w:val="00A355C4"/>
    <w:rsid w:val="00A35C96"/>
    <w:rsid w:val="00A35F12"/>
    <w:rsid w:val="00A36167"/>
    <w:rsid w:val="00A36ADA"/>
    <w:rsid w:val="00A371E0"/>
    <w:rsid w:val="00A37A3D"/>
    <w:rsid w:val="00A400ED"/>
    <w:rsid w:val="00A40B7D"/>
    <w:rsid w:val="00A41129"/>
    <w:rsid w:val="00A4144E"/>
    <w:rsid w:val="00A415BB"/>
    <w:rsid w:val="00A42097"/>
    <w:rsid w:val="00A42209"/>
    <w:rsid w:val="00A42250"/>
    <w:rsid w:val="00A42BB1"/>
    <w:rsid w:val="00A42EE3"/>
    <w:rsid w:val="00A4369C"/>
    <w:rsid w:val="00A44804"/>
    <w:rsid w:val="00A44A6C"/>
    <w:rsid w:val="00A45182"/>
    <w:rsid w:val="00A4525F"/>
    <w:rsid w:val="00A45E11"/>
    <w:rsid w:val="00A46C4C"/>
    <w:rsid w:val="00A47DB3"/>
    <w:rsid w:val="00A50328"/>
    <w:rsid w:val="00A50425"/>
    <w:rsid w:val="00A52D94"/>
    <w:rsid w:val="00A537EE"/>
    <w:rsid w:val="00A538C8"/>
    <w:rsid w:val="00A53D0C"/>
    <w:rsid w:val="00A53DA1"/>
    <w:rsid w:val="00A550CD"/>
    <w:rsid w:val="00A55D4E"/>
    <w:rsid w:val="00A569B6"/>
    <w:rsid w:val="00A56E8B"/>
    <w:rsid w:val="00A57881"/>
    <w:rsid w:val="00A60BE8"/>
    <w:rsid w:val="00A61825"/>
    <w:rsid w:val="00A62046"/>
    <w:rsid w:val="00A62455"/>
    <w:rsid w:val="00A624E9"/>
    <w:rsid w:val="00A6277F"/>
    <w:rsid w:val="00A63699"/>
    <w:rsid w:val="00A64036"/>
    <w:rsid w:val="00A6414E"/>
    <w:rsid w:val="00A654E0"/>
    <w:rsid w:val="00A6590B"/>
    <w:rsid w:val="00A66008"/>
    <w:rsid w:val="00A678A6"/>
    <w:rsid w:val="00A70E22"/>
    <w:rsid w:val="00A720B7"/>
    <w:rsid w:val="00A7265F"/>
    <w:rsid w:val="00A73220"/>
    <w:rsid w:val="00A732BC"/>
    <w:rsid w:val="00A74228"/>
    <w:rsid w:val="00A74410"/>
    <w:rsid w:val="00A74463"/>
    <w:rsid w:val="00A74961"/>
    <w:rsid w:val="00A759BD"/>
    <w:rsid w:val="00A7640E"/>
    <w:rsid w:val="00A773E7"/>
    <w:rsid w:val="00A777F4"/>
    <w:rsid w:val="00A77BB8"/>
    <w:rsid w:val="00A801FB"/>
    <w:rsid w:val="00A806CD"/>
    <w:rsid w:val="00A809B9"/>
    <w:rsid w:val="00A81456"/>
    <w:rsid w:val="00A8369A"/>
    <w:rsid w:val="00A83BE3"/>
    <w:rsid w:val="00A83D89"/>
    <w:rsid w:val="00A840A2"/>
    <w:rsid w:val="00A844A9"/>
    <w:rsid w:val="00A84D08"/>
    <w:rsid w:val="00A85035"/>
    <w:rsid w:val="00A86D98"/>
    <w:rsid w:val="00A87B5B"/>
    <w:rsid w:val="00A908A4"/>
    <w:rsid w:val="00A90D86"/>
    <w:rsid w:val="00A91334"/>
    <w:rsid w:val="00A91918"/>
    <w:rsid w:val="00A91972"/>
    <w:rsid w:val="00A91A20"/>
    <w:rsid w:val="00A91E3C"/>
    <w:rsid w:val="00A94684"/>
    <w:rsid w:val="00A946B7"/>
    <w:rsid w:val="00A94BEA"/>
    <w:rsid w:val="00A969EE"/>
    <w:rsid w:val="00A96A21"/>
    <w:rsid w:val="00A96AFA"/>
    <w:rsid w:val="00A96B9E"/>
    <w:rsid w:val="00A973B5"/>
    <w:rsid w:val="00A976DD"/>
    <w:rsid w:val="00A97F87"/>
    <w:rsid w:val="00AA2633"/>
    <w:rsid w:val="00AA2E42"/>
    <w:rsid w:val="00AA2F2D"/>
    <w:rsid w:val="00AA2F61"/>
    <w:rsid w:val="00AA334C"/>
    <w:rsid w:val="00AA33DA"/>
    <w:rsid w:val="00AA3676"/>
    <w:rsid w:val="00AA4C02"/>
    <w:rsid w:val="00AA595C"/>
    <w:rsid w:val="00AA7390"/>
    <w:rsid w:val="00AB010F"/>
    <w:rsid w:val="00AB0E8A"/>
    <w:rsid w:val="00AB11CB"/>
    <w:rsid w:val="00AB13CE"/>
    <w:rsid w:val="00AB254A"/>
    <w:rsid w:val="00AB2FD0"/>
    <w:rsid w:val="00AB337C"/>
    <w:rsid w:val="00AB43BF"/>
    <w:rsid w:val="00AB468E"/>
    <w:rsid w:val="00AB4AAA"/>
    <w:rsid w:val="00AB4AE6"/>
    <w:rsid w:val="00AB53AD"/>
    <w:rsid w:val="00AB53C3"/>
    <w:rsid w:val="00AB56FE"/>
    <w:rsid w:val="00AB6BE5"/>
    <w:rsid w:val="00AB7190"/>
    <w:rsid w:val="00AC022F"/>
    <w:rsid w:val="00AC02E7"/>
    <w:rsid w:val="00AC1F5A"/>
    <w:rsid w:val="00AC2454"/>
    <w:rsid w:val="00AC261E"/>
    <w:rsid w:val="00AC45D4"/>
    <w:rsid w:val="00AC4908"/>
    <w:rsid w:val="00AC4DAC"/>
    <w:rsid w:val="00AC4E2A"/>
    <w:rsid w:val="00AC4E92"/>
    <w:rsid w:val="00AC5436"/>
    <w:rsid w:val="00AC7106"/>
    <w:rsid w:val="00AD0EE7"/>
    <w:rsid w:val="00AD187E"/>
    <w:rsid w:val="00AD18AA"/>
    <w:rsid w:val="00AD18B8"/>
    <w:rsid w:val="00AD19E3"/>
    <w:rsid w:val="00AD1AB3"/>
    <w:rsid w:val="00AD1C45"/>
    <w:rsid w:val="00AD2B6B"/>
    <w:rsid w:val="00AD3891"/>
    <w:rsid w:val="00AD3C98"/>
    <w:rsid w:val="00AD3FE5"/>
    <w:rsid w:val="00AD4CE8"/>
    <w:rsid w:val="00AD652E"/>
    <w:rsid w:val="00AD7474"/>
    <w:rsid w:val="00AD7579"/>
    <w:rsid w:val="00AD7F5F"/>
    <w:rsid w:val="00AE0D49"/>
    <w:rsid w:val="00AE0E59"/>
    <w:rsid w:val="00AE3408"/>
    <w:rsid w:val="00AE3B02"/>
    <w:rsid w:val="00AE4862"/>
    <w:rsid w:val="00AE4D63"/>
    <w:rsid w:val="00AE59D3"/>
    <w:rsid w:val="00AE6B5A"/>
    <w:rsid w:val="00AE7710"/>
    <w:rsid w:val="00AF0D2C"/>
    <w:rsid w:val="00AF24FF"/>
    <w:rsid w:val="00AF288C"/>
    <w:rsid w:val="00AF2C45"/>
    <w:rsid w:val="00AF3526"/>
    <w:rsid w:val="00AF366F"/>
    <w:rsid w:val="00AF48F0"/>
    <w:rsid w:val="00AF5A93"/>
    <w:rsid w:val="00AF5F01"/>
    <w:rsid w:val="00AF624E"/>
    <w:rsid w:val="00AF6C06"/>
    <w:rsid w:val="00AF71FF"/>
    <w:rsid w:val="00AF79C7"/>
    <w:rsid w:val="00B005FA"/>
    <w:rsid w:val="00B01261"/>
    <w:rsid w:val="00B02828"/>
    <w:rsid w:val="00B02CD0"/>
    <w:rsid w:val="00B03DB2"/>
    <w:rsid w:val="00B04042"/>
    <w:rsid w:val="00B051F6"/>
    <w:rsid w:val="00B054F1"/>
    <w:rsid w:val="00B05783"/>
    <w:rsid w:val="00B06C63"/>
    <w:rsid w:val="00B06F7E"/>
    <w:rsid w:val="00B075D4"/>
    <w:rsid w:val="00B10574"/>
    <w:rsid w:val="00B11BAF"/>
    <w:rsid w:val="00B122B6"/>
    <w:rsid w:val="00B12390"/>
    <w:rsid w:val="00B1378B"/>
    <w:rsid w:val="00B13D09"/>
    <w:rsid w:val="00B13E43"/>
    <w:rsid w:val="00B13EE7"/>
    <w:rsid w:val="00B144C3"/>
    <w:rsid w:val="00B14B92"/>
    <w:rsid w:val="00B15562"/>
    <w:rsid w:val="00B15E96"/>
    <w:rsid w:val="00B15F5F"/>
    <w:rsid w:val="00B1630E"/>
    <w:rsid w:val="00B16643"/>
    <w:rsid w:val="00B16CF8"/>
    <w:rsid w:val="00B1702C"/>
    <w:rsid w:val="00B174E4"/>
    <w:rsid w:val="00B176D4"/>
    <w:rsid w:val="00B17D4D"/>
    <w:rsid w:val="00B17EA2"/>
    <w:rsid w:val="00B21577"/>
    <w:rsid w:val="00B21A1F"/>
    <w:rsid w:val="00B22847"/>
    <w:rsid w:val="00B2295D"/>
    <w:rsid w:val="00B22A2B"/>
    <w:rsid w:val="00B22E93"/>
    <w:rsid w:val="00B23212"/>
    <w:rsid w:val="00B25080"/>
    <w:rsid w:val="00B257D5"/>
    <w:rsid w:val="00B25B63"/>
    <w:rsid w:val="00B26097"/>
    <w:rsid w:val="00B26C4A"/>
    <w:rsid w:val="00B30672"/>
    <w:rsid w:val="00B31896"/>
    <w:rsid w:val="00B33C6D"/>
    <w:rsid w:val="00B33E30"/>
    <w:rsid w:val="00B35866"/>
    <w:rsid w:val="00B36A70"/>
    <w:rsid w:val="00B3725D"/>
    <w:rsid w:val="00B37AE1"/>
    <w:rsid w:val="00B37CF6"/>
    <w:rsid w:val="00B37DFE"/>
    <w:rsid w:val="00B40009"/>
    <w:rsid w:val="00B40A7D"/>
    <w:rsid w:val="00B41FC6"/>
    <w:rsid w:val="00B42342"/>
    <w:rsid w:val="00B42CD5"/>
    <w:rsid w:val="00B435D6"/>
    <w:rsid w:val="00B436E5"/>
    <w:rsid w:val="00B44185"/>
    <w:rsid w:val="00B44280"/>
    <w:rsid w:val="00B4553C"/>
    <w:rsid w:val="00B459DA"/>
    <w:rsid w:val="00B4608F"/>
    <w:rsid w:val="00B46D43"/>
    <w:rsid w:val="00B47FE8"/>
    <w:rsid w:val="00B5004D"/>
    <w:rsid w:val="00B501E6"/>
    <w:rsid w:val="00B50FD9"/>
    <w:rsid w:val="00B51228"/>
    <w:rsid w:val="00B52417"/>
    <w:rsid w:val="00B52A8D"/>
    <w:rsid w:val="00B53182"/>
    <w:rsid w:val="00B53EE7"/>
    <w:rsid w:val="00B54DE1"/>
    <w:rsid w:val="00B56272"/>
    <w:rsid w:val="00B57F66"/>
    <w:rsid w:val="00B60F09"/>
    <w:rsid w:val="00B61BA5"/>
    <w:rsid w:val="00B62E4A"/>
    <w:rsid w:val="00B6399B"/>
    <w:rsid w:val="00B63AC6"/>
    <w:rsid w:val="00B647D6"/>
    <w:rsid w:val="00B647F2"/>
    <w:rsid w:val="00B64B8C"/>
    <w:rsid w:val="00B64CBE"/>
    <w:rsid w:val="00B65773"/>
    <w:rsid w:val="00B659E3"/>
    <w:rsid w:val="00B66B48"/>
    <w:rsid w:val="00B679CC"/>
    <w:rsid w:val="00B7001B"/>
    <w:rsid w:val="00B70116"/>
    <w:rsid w:val="00B7057A"/>
    <w:rsid w:val="00B70C40"/>
    <w:rsid w:val="00B72428"/>
    <w:rsid w:val="00B72BB3"/>
    <w:rsid w:val="00B74132"/>
    <w:rsid w:val="00B74856"/>
    <w:rsid w:val="00B74918"/>
    <w:rsid w:val="00B75705"/>
    <w:rsid w:val="00B75C06"/>
    <w:rsid w:val="00B76240"/>
    <w:rsid w:val="00B764E0"/>
    <w:rsid w:val="00B76AAC"/>
    <w:rsid w:val="00B76BBA"/>
    <w:rsid w:val="00B80143"/>
    <w:rsid w:val="00B8055D"/>
    <w:rsid w:val="00B808E6"/>
    <w:rsid w:val="00B80FD8"/>
    <w:rsid w:val="00B8105F"/>
    <w:rsid w:val="00B818E7"/>
    <w:rsid w:val="00B81A73"/>
    <w:rsid w:val="00B82136"/>
    <w:rsid w:val="00B82CA3"/>
    <w:rsid w:val="00B82E7D"/>
    <w:rsid w:val="00B83E98"/>
    <w:rsid w:val="00B84245"/>
    <w:rsid w:val="00B84695"/>
    <w:rsid w:val="00B84795"/>
    <w:rsid w:val="00B855B9"/>
    <w:rsid w:val="00B861A1"/>
    <w:rsid w:val="00B87A8B"/>
    <w:rsid w:val="00B902CE"/>
    <w:rsid w:val="00B90652"/>
    <w:rsid w:val="00B9254E"/>
    <w:rsid w:val="00B92865"/>
    <w:rsid w:val="00B93153"/>
    <w:rsid w:val="00B936A0"/>
    <w:rsid w:val="00B93AB2"/>
    <w:rsid w:val="00B9415B"/>
    <w:rsid w:val="00B94303"/>
    <w:rsid w:val="00B95745"/>
    <w:rsid w:val="00B96BEA"/>
    <w:rsid w:val="00B96F7D"/>
    <w:rsid w:val="00B97540"/>
    <w:rsid w:val="00B97DFB"/>
    <w:rsid w:val="00BA0783"/>
    <w:rsid w:val="00BA1116"/>
    <w:rsid w:val="00BA1F8A"/>
    <w:rsid w:val="00BA225E"/>
    <w:rsid w:val="00BA2724"/>
    <w:rsid w:val="00BA2D22"/>
    <w:rsid w:val="00BA3240"/>
    <w:rsid w:val="00BA34B5"/>
    <w:rsid w:val="00BA424A"/>
    <w:rsid w:val="00BA4A84"/>
    <w:rsid w:val="00BA4B9F"/>
    <w:rsid w:val="00BA4E14"/>
    <w:rsid w:val="00BA5931"/>
    <w:rsid w:val="00BA6797"/>
    <w:rsid w:val="00BA6DE8"/>
    <w:rsid w:val="00BA725B"/>
    <w:rsid w:val="00BB1F54"/>
    <w:rsid w:val="00BB3EA4"/>
    <w:rsid w:val="00BB40BD"/>
    <w:rsid w:val="00BB4620"/>
    <w:rsid w:val="00BB4CD7"/>
    <w:rsid w:val="00BB4EA6"/>
    <w:rsid w:val="00BB4F8F"/>
    <w:rsid w:val="00BB7AE3"/>
    <w:rsid w:val="00BC0D0F"/>
    <w:rsid w:val="00BC0E43"/>
    <w:rsid w:val="00BC1168"/>
    <w:rsid w:val="00BC17B4"/>
    <w:rsid w:val="00BC2B14"/>
    <w:rsid w:val="00BC3837"/>
    <w:rsid w:val="00BC408B"/>
    <w:rsid w:val="00BC44CD"/>
    <w:rsid w:val="00BC528D"/>
    <w:rsid w:val="00BC5575"/>
    <w:rsid w:val="00BC57E1"/>
    <w:rsid w:val="00BC584B"/>
    <w:rsid w:val="00BC6B99"/>
    <w:rsid w:val="00BC717E"/>
    <w:rsid w:val="00BD08FA"/>
    <w:rsid w:val="00BD0A43"/>
    <w:rsid w:val="00BD0EE6"/>
    <w:rsid w:val="00BD1035"/>
    <w:rsid w:val="00BD1C06"/>
    <w:rsid w:val="00BD1C6F"/>
    <w:rsid w:val="00BD1F80"/>
    <w:rsid w:val="00BD25CE"/>
    <w:rsid w:val="00BD3066"/>
    <w:rsid w:val="00BD46FC"/>
    <w:rsid w:val="00BD4C56"/>
    <w:rsid w:val="00BD5304"/>
    <w:rsid w:val="00BD729E"/>
    <w:rsid w:val="00BE0BB4"/>
    <w:rsid w:val="00BE12AE"/>
    <w:rsid w:val="00BE17F6"/>
    <w:rsid w:val="00BE20CC"/>
    <w:rsid w:val="00BE38A0"/>
    <w:rsid w:val="00BE390F"/>
    <w:rsid w:val="00BE3FB6"/>
    <w:rsid w:val="00BE5076"/>
    <w:rsid w:val="00BE52C9"/>
    <w:rsid w:val="00BE531C"/>
    <w:rsid w:val="00BE59B6"/>
    <w:rsid w:val="00BE6B19"/>
    <w:rsid w:val="00BE6BE2"/>
    <w:rsid w:val="00BE7AF4"/>
    <w:rsid w:val="00BE7D24"/>
    <w:rsid w:val="00BF047A"/>
    <w:rsid w:val="00BF11EF"/>
    <w:rsid w:val="00BF191F"/>
    <w:rsid w:val="00BF1B0B"/>
    <w:rsid w:val="00BF2126"/>
    <w:rsid w:val="00BF4D4B"/>
    <w:rsid w:val="00BF508A"/>
    <w:rsid w:val="00BF5762"/>
    <w:rsid w:val="00BF6917"/>
    <w:rsid w:val="00BF6C2F"/>
    <w:rsid w:val="00BF6CBF"/>
    <w:rsid w:val="00BF6D28"/>
    <w:rsid w:val="00C01173"/>
    <w:rsid w:val="00C01BA4"/>
    <w:rsid w:val="00C024E5"/>
    <w:rsid w:val="00C04243"/>
    <w:rsid w:val="00C0440E"/>
    <w:rsid w:val="00C04802"/>
    <w:rsid w:val="00C05F69"/>
    <w:rsid w:val="00C063A7"/>
    <w:rsid w:val="00C07359"/>
    <w:rsid w:val="00C10271"/>
    <w:rsid w:val="00C10578"/>
    <w:rsid w:val="00C11927"/>
    <w:rsid w:val="00C11978"/>
    <w:rsid w:val="00C12201"/>
    <w:rsid w:val="00C1237C"/>
    <w:rsid w:val="00C12462"/>
    <w:rsid w:val="00C12DFC"/>
    <w:rsid w:val="00C13526"/>
    <w:rsid w:val="00C13787"/>
    <w:rsid w:val="00C139A2"/>
    <w:rsid w:val="00C14755"/>
    <w:rsid w:val="00C14B09"/>
    <w:rsid w:val="00C15715"/>
    <w:rsid w:val="00C1575F"/>
    <w:rsid w:val="00C16332"/>
    <w:rsid w:val="00C17D5C"/>
    <w:rsid w:val="00C2044F"/>
    <w:rsid w:val="00C20636"/>
    <w:rsid w:val="00C20845"/>
    <w:rsid w:val="00C20862"/>
    <w:rsid w:val="00C212A8"/>
    <w:rsid w:val="00C223BD"/>
    <w:rsid w:val="00C22433"/>
    <w:rsid w:val="00C2267E"/>
    <w:rsid w:val="00C22B18"/>
    <w:rsid w:val="00C22DBF"/>
    <w:rsid w:val="00C25B92"/>
    <w:rsid w:val="00C25DC6"/>
    <w:rsid w:val="00C278E2"/>
    <w:rsid w:val="00C3049A"/>
    <w:rsid w:val="00C318BC"/>
    <w:rsid w:val="00C339ED"/>
    <w:rsid w:val="00C33A8D"/>
    <w:rsid w:val="00C340C4"/>
    <w:rsid w:val="00C355FA"/>
    <w:rsid w:val="00C35F14"/>
    <w:rsid w:val="00C36E6A"/>
    <w:rsid w:val="00C37A60"/>
    <w:rsid w:val="00C40810"/>
    <w:rsid w:val="00C40A3A"/>
    <w:rsid w:val="00C41F89"/>
    <w:rsid w:val="00C42302"/>
    <w:rsid w:val="00C4281A"/>
    <w:rsid w:val="00C428AE"/>
    <w:rsid w:val="00C45851"/>
    <w:rsid w:val="00C45AFA"/>
    <w:rsid w:val="00C46029"/>
    <w:rsid w:val="00C46E33"/>
    <w:rsid w:val="00C47B50"/>
    <w:rsid w:val="00C47E57"/>
    <w:rsid w:val="00C501B5"/>
    <w:rsid w:val="00C502DD"/>
    <w:rsid w:val="00C522BA"/>
    <w:rsid w:val="00C52B1A"/>
    <w:rsid w:val="00C538A4"/>
    <w:rsid w:val="00C549CF"/>
    <w:rsid w:val="00C569EE"/>
    <w:rsid w:val="00C5742D"/>
    <w:rsid w:val="00C57C36"/>
    <w:rsid w:val="00C601C4"/>
    <w:rsid w:val="00C60BE9"/>
    <w:rsid w:val="00C612BC"/>
    <w:rsid w:val="00C61D00"/>
    <w:rsid w:val="00C62540"/>
    <w:rsid w:val="00C628B8"/>
    <w:rsid w:val="00C62997"/>
    <w:rsid w:val="00C63857"/>
    <w:rsid w:val="00C63A99"/>
    <w:rsid w:val="00C63EB7"/>
    <w:rsid w:val="00C64906"/>
    <w:rsid w:val="00C6622E"/>
    <w:rsid w:val="00C66DC1"/>
    <w:rsid w:val="00C6708D"/>
    <w:rsid w:val="00C67E31"/>
    <w:rsid w:val="00C70F89"/>
    <w:rsid w:val="00C7122D"/>
    <w:rsid w:val="00C7131A"/>
    <w:rsid w:val="00C721EC"/>
    <w:rsid w:val="00C72278"/>
    <w:rsid w:val="00C7395F"/>
    <w:rsid w:val="00C7459A"/>
    <w:rsid w:val="00C7639E"/>
    <w:rsid w:val="00C76FA8"/>
    <w:rsid w:val="00C77B10"/>
    <w:rsid w:val="00C77F79"/>
    <w:rsid w:val="00C83B67"/>
    <w:rsid w:val="00C83CD2"/>
    <w:rsid w:val="00C84500"/>
    <w:rsid w:val="00C851CF"/>
    <w:rsid w:val="00C85770"/>
    <w:rsid w:val="00C86717"/>
    <w:rsid w:val="00C8756F"/>
    <w:rsid w:val="00C90A4D"/>
    <w:rsid w:val="00C90CA1"/>
    <w:rsid w:val="00C91929"/>
    <w:rsid w:val="00C91F3C"/>
    <w:rsid w:val="00C92AFA"/>
    <w:rsid w:val="00C92BF3"/>
    <w:rsid w:val="00C9453A"/>
    <w:rsid w:val="00C94876"/>
    <w:rsid w:val="00C954F0"/>
    <w:rsid w:val="00C95576"/>
    <w:rsid w:val="00C956D4"/>
    <w:rsid w:val="00C957E5"/>
    <w:rsid w:val="00C95CF6"/>
    <w:rsid w:val="00C96F64"/>
    <w:rsid w:val="00C97471"/>
    <w:rsid w:val="00C9749C"/>
    <w:rsid w:val="00C979B6"/>
    <w:rsid w:val="00C97E00"/>
    <w:rsid w:val="00CA0CA7"/>
    <w:rsid w:val="00CA0DC4"/>
    <w:rsid w:val="00CA1F84"/>
    <w:rsid w:val="00CA2EF5"/>
    <w:rsid w:val="00CA5F36"/>
    <w:rsid w:val="00CA7841"/>
    <w:rsid w:val="00CA7E5E"/>
    <w:rsid w:val="00CB1189"/>
    <w:rsid w:val="00CB12BB"/>
    <w:rsid w:val="00CB1417"/>
    <w:rsid w:val="00CB1601"/>
    <w:rsid w:val="00CB1C0F"/>
    <w:rsid w:val="00CB1EA8"/>
    <w:rsid w:val="00CB262B"/>
    <w:rsid w:val="00CB307C"/>
    <w:rsid w:val="00CB332F"/>
    <w:rsid w:val="00CB3549"/>
    <w:rsid w:val="00CB4533"/>
    <w:rsid w:val="00CB629A"/>
    <w:rsid w:val="00CB65A9"/>
    <w:rsid w:val="00CB775D"/>
    <w:rsid w:val="00CC07BF"/>
    <w:rsid w:val="00CC1525"/>
    <w:rsid w:val="00CC198A"/>
    <w:rsid w:val="00CC1DB8"/>
    <w:rsid w:val="00CC28CC"/>
    <w:rsid w:val="00CC28EE"/>
    <w:rsid w:val="00CC3828"/>
    <w:rsid w:val="00CC4AEE"/>
    <w:rsid w:val="00CC5008"/>
    <w:rsid w:val="00CC5127"/>
    <w:rsid w:val="00CC51FD"/>
    <w:rsid w:val="00CC5694"/>
    <w:rsid w:val="00CC5D20"/>
    <w:rsid w:val="00CC6BDE"/>
    <w:rsid w:val="00CD009A"/>
    <w:rsid w:val="00CD00CD"/>
    <w:rsid w:val="00CD023B"/>
    <w:rsid w:val="00CD1479"/>
    <w:rsid w:val="00CD1616"/>
    <w:rsid w:val="00CD231A"/>
    <w:rsid w:val="00CD3DFA"/>
    <w:rsid w:val="00CD5169"/>
    <w:rsid w:val="00CD5A07"/>
    <w:rsid w:val="00CD5AED"/>
    <w:rsid w:val="00CD7D55"/>
    <w:rsid w:val="00CE02B1"/>
    <w:rsid w:val="00CE03CA"/>
    <w:rsid w:val="00CE0E8C"/>
    <w:rsid w:val="00CE0EE6"/>
    <w:rsid w:val="00CE10F2"/>
    <w:rsid w:val="00CE1559"/>
    <w:rsid w:val="00CE15F1"/>
    <w:rsid w:val="00CE2C71"/>
    <w:rsid w:val="00CE4626"/>
    <w:rsid w:val="00CE48DD"/>
    <w:rsid w:val="00CE4936"/>
    <w:rsid w:val="00CE4A67"/>
    <w:rsid w:val="00CE4AB1"/>
    <w:rsid w:val="00CE4D9E"/>
    <w:rsid w:val="00CE4E3B"/>
    <w:rsid w:val="00CE64F2"/>
    <w:rsid w:val="00CE715B"/>
    <w:rsid w:val="00CE7230"/>
    <w:rsid w:val="00CE7CC2"/>
    <w:rsid w:val="00CF04FA"/>
    <w:rsid w:val="00CF0A4D"/>
    <w:rsid w:val="00CF0C94"/>
    <w:rsid w:val="00CF108E"/>
    <w:rsid w:val="00CF1DAA"/>
    <w:rsid w:val="00CF34D3"/>
    <w:rsid w:val="00CF5DAE"/>
    <w:rsid w:val="00CF5F9C"/>
    <w:rsid w:val="00CF628D"/>
    <w:rsid w:val="00CF662F"/>
    <w:rsid w:val="00CF674A"/>
    <w:rsid w:val="00D00EDA"/>
    <w:rsid w:val="00D010F6"/>
    <w:rsid w:val="00D0125E"/>
    <w:rsid w:val="00D014AC"/>
    <w:rsid w:val="00D0350C"/>
    <w:rsid w:val="00D03652"/>
    <w:rsid w:val="00D04DB2"/>
    <w:rsid w:val="00D05A39"/>
    <w:rsid w:val="00D062A4"/>
    <w:rsid w:val="00D0639E"/>
    <w:rsid w:val="00D07312"/>
    <w:rsid w:val="00D0766C"/>
    <w:rsid w:val="00D07B6E"/>
    <w:rsid w:val="00D07F51"/>
    <w:rsid w:val="00D11763"/>
    <w:rsid w:val="00D11846"/>
    <w:rsid w:val="00D11CCE"/>
    <w:rsid w:val="00D1268D"/>
    <w:rsid w:val="00D12FD3"/>
    <w:rsid w:val="00D1350C"/>
    <w:rsid w:val="00D13DC1"/>
    <w:rsid w:val="00D13E94"/>
    <w:rsid w:val="00D1402E"/>
    <w:rsid w:val="00D14701"/>
    <w:rsid w:val="00D14E6A"/>
    <w:rsid w:val="00D153AB"/>
    <w:rsid w:val="00D154A9"/>
    <w:rsid w:val="00D159FD"/>
    <w:rsid w:val="00D16253"/>
    <w:rsid w:val="00D179DA"/>
    <w:rsid w:val="00D17A4F"/>
    <w:rsid w:val="00D20A18"/>
    <w:rsid w:val="00D20BE1"/>
    <w:rsid w:val="00D20D57"/>
    <w:rsid w:val="00D20EE4"/>
    <w:rsid w:val="00D21235"/>
    <w:rsid w:val="00D2295F"/>
    <w:rsid w:val="00D22E9C"/>
    <w:rsid w:val="00D23328"/>
    <w:rsid w:val="00D23670"/>
    <w:rsid w:val="00D2384D"/>
    <w:rsid w:val="00D23E25"/>
    <w:rsid w:val="00D24142"/>
    <w:rsid w:val="00D24594"/>
    <w:rsid w:val="00D24876"/>
    <w:rsid w:val="00D24BF1"/>
    <w:rsid w:val="00D24F35"/>
    <w:rsid w:val="00D27EEF"/>
    <w:rsid w:val="00D30108"/>
    <w:rsid w:val="00D30D08"/>
    <w:rsid w:val="00D30E30"/>
    <w:rsid w:val="00D31647"/>
    <w:rsid w:val="00D321B0"/>
    <w:rsid w:val="00D32ADF"/>
    <w:rsid w:val="00D338C7"/>
    <w:rsid w:val="00D33EDB"/>
    <w:rsid w:val="00D343B9"/>
    <w:rsid w:val="00D35FE3"/>
    <w:rsid w:val="00D36943"/>
    <w:rsid w:val="00D36948"/>
    <w:rsid w:val="00D3720D"/>
    <w:rsid w:val="00D37B36"/>
    <w:rsid w:val="00D37D1E"/>
    <w:rsid w:val="00D37F2F"/>
    <w:rsid w:val="00D40454"/>
    <w:rsid w:val="00D40598"/>
    <w:rsid w:val="00D4170B"/>
    <w:rsid w:val="00D423B4"/>
    <w:rsid w:val="00D429DB"/>
    <w:rsid w:val="00D430D0"/>
    <w:rsid w:val="00D44955"/>
    <w:rsid w:val="00D44A96"/>
    <w:rsid w:val="00D44B3E"/>
    <w:rsid w:val="00D455FA"/>
    <w:rsid w:val="00D459BD"/>
    <w:rsid w:val="00D46069"/>
    <w:rsid w:val="00D47D2D"/>
    <w:rsid w:val="00D50601"/>
    <w:rsid w:val="00D50EC9"/>
    <w:rsid w:val="00D515AA"/>
    <w:rsid w:val="00D52CFA"/>
    <w:rsid w:val="00D52DEB"/>
    <w:rsid w:val="00D52E49"/>
    <w:rsid w:val="00D52E67"/>
    <w:rsid w:val="00D53CF0"/>
    <w:rsid w:val="00D54069"/>
    <w:rsid w:val="00D54601"/>
    <w:rsid w:val="00D54B45"/>
    <w:rsid w:val="00D56434"/>
    <w:rsid w:val="00D569AB"/>
    <w:rsid w:val="00D574D6"/>
    <w:rsid w:val="00D579DB"/>
    <w:rsid w:val="00D57A78"/>
    <w:rsid w:val="00D57AC6"/>
    <w:rsid w:val="00D601EB"/>
    <w:rsid w:val="00D608F6"/>
    <w:rsid w:val="00D60AC0"/>
    <w:rsid w:val="00D610D3"/>
    <w:rsid w:val="00D611D5"/>
    <w:rsid w:val="00D61A1D"/>
    <w:rsid w:val="00D61DCA"/>
    <w:rsid w:val="00D62B4E"/>
    <w:rsid w:val="00D63935"/>
    <w:rsid w:val="00D63FF2"/>
    <w:rsid w:val="00D64723"/>
    <w:rsid w:val="00D65932"/>
    <w:rsid w:val="00D65CF4"/>
    <w:rsid w:val="00D66756"/>
    <w:rsid w:val="00D667D8"/>
    <w:rsid w:val="00D66814"/>
    <w:rsid w:val="00D70A92"/>
    <w:rsid w:val="00D72149"/>
    <w:rsid w:val="00D72FF5"/>
    <w:rsid w:val="00D73389"/>
    <w:rsid w:val="00D739A1"/>
    <w:rsid w:val="00D743D3"/>
    <w:rsid w:val="00D75DE9"/>
    <w:rsid w:val="00D80CCF"/>
    <w:rsid w:val="00D81692"/>
    <w:rsid w:val="00D81809"/>
    <w:rsid w:val="00D81BE9"/>
    <w:rsid w:val="00D82D97"/>
    <w:rsid w:val="00D83E39"/>
    <w:rsid w:val="00D84054"/>
    <w:rsid w:val="00D841AC"/>
    <w:rsid w:val="00D86004"/>
    <w:rsid w:val="00D869DD"/>
    <w:rsid w:val="00D873F8"/>
    <w:rsid w:val="00D87EBA"/>
    <w:rsid w:val="00D90433"/>
    <w:rsid w:val="00D90C4A"/>
    <w:rsid w:val="00D9146F"/>
    <w:rsid w:val="00D91EB9"/>
    <w:rsid w:val="00D9210D"/>
    <w:rsid w:val="00D943BD"/>
    <w:rsid w:val="00D94531"/>
    <w:rsid w:val="00D94EE6"/>
    <w:rsid w:val="00D95140"/>
    <w:rsid w:val="00D95156"/>
    <w:rsid w:val="00D952F3"/>
    <w:rsid w:val="00D958E8"/>
    <w:rsid w:val="00D9597A"/>
    <w:rsid w:val="00D95C7A"/>
    <w:rsid w:val="00D9620A"/>
    <w:rsid w:val="00DA063C"/>
    <w:rsid w:val="00DA078A"/>
    <w:rsid w:val="00DA1170"/>
    <w:rsid w:val="00DA1625"/>
    <w:rsid w:val="00DA1B67"/>
    <w:rsid w:val="00DA2541"/>
    <w:rsid w:val="00DA33BA"/>
    <w:rsid w:val="00DA36A8"/>
    <w:rsid w:val="00DA38C7"/>
    <w:rsid w:val="00DA3928"/>
    <w:rsid w:val="00DA5009"/>
    <w:rsid w:val="00DA5286"/>
    <w:rsid w:val="00DA5434"/>
    <w:rsid w:val="00DA5E2B"/>
    <w:rsid w:val="00DA666D"/>
    <w:rsid w:val="00DA670F"/>
    <w:rsid w:val="00DB11F2"/>
    <w:rsid w:val="00DB2AD6"/>
    <w:rsid w:val="00DB3859"/>
    <w:rsid w:val="00DB44C3"/>
    <w:rsid w:val="00DB4663"/>
    <w:rsid w:val="00DB4E4F"/>
    <w:rsid w:val="00DB5771"/>
    <w:rsid w:val="00DB5ACB"/>
    <w:rsid w:val="00DB5D00"/>
    <w:rsid w:val="00DB618D"/>
    <w:rsid w:val="00DB7855"/>
    <w:rsid w:val="00DB7AC2"/>
    <w:rsid w:val="00DC0239"/>
    <w:rsid w:val="00DC0A39"/>
    <w:rsid w:val="00DC0E0B"/>
    <w:rsid w:val="00DC1EDC"/>
    <w:rsid w:val="00DC200E"/>
    <w:rsid w:val="00DC26B7"/>
    <w:rsid w:val="00DC4639"/>
    <w:rsid w:val="00DC4724"/>
    <w:rsid w:val="00DC5725"/>
    <w:rsid w:val="00DC5774"/>
    <w:rsid w:val="00DC5BF4"/>
    <w:rsid w:val="00DC5DA6"/>
    <w:rsid w:val="00DC616F"/>
    <w:rsid w:val="00DC6995"/>
    <w:rsid w:val="00DC6FA5"/>
    <w:rsid w:val="00DC734B"/>
    <w:rsid w:val="00DD02F8"/>
    <w:rsid w:val="00DD0590"/>
    <w:rsid w:val="00DD0A07"/>
    <w:rsid w:val="00DD0B32"/>
    <w:rsid w:val="00DD0CDA"/>
    <w:rsid w:val="00DD1095"/>
    <w:rsid w:val="00DD12BB"/>
    <w:rsid w:val="00DD19AF"/>
    <w:rsid w:val="00DD209C"/>
    <w:rsid w:val="00DD234B"/>
    <w:rsid w:val="00DD25AB"/>
    <w:rsid w:val="00DD2BFF"/>
    <w:rsid w:val="00DD2FD6"/>
    <w:rsid w:val="00DD3031"/>
    <w:rsid w:val="00DD3AFF"/>
    <w:rsid w:val="00DD3CF4"/>
    <w:rsid w:val="00DD3DE8"/>
    <w:rsid w:val="00DD4D13"/>
    <w:rsid w:val="00DD592C"/>
    <w:rsid w:val="00DD5AF1"/>
    <w:rsid w:val="00DD5B5C"/>
    <w:rsid w:val="00DD5E16"/>
    <w:rsid w:val="00DD6397"/>
    <w:rsid w:val="00DD643A"/>
    <w:rsid w:val="00DD6583"/>
    <w:rsid w:val="00DD7D32"/>
    <w:rsid w:val="00DE0D21"/>
    <w:rsid w:val="00DE2494"/>
    <w:rsid w:val="00DE24F2"/>
    <w:rsid w:val="00DE25E2"/>
    <w:rsid w:val="00DE29F9"/>
    <w:rsid w:val="00DE364B"/>
    <w:rsid w:val="00DE3D79"/>
    <w:rsid w:val="00DE4A2E"/>
    <w:rsid w:val="00DE52C6"/>
    <w:rsid w:val="00DE5718"/>
    <w:rsid w:val="00DE6141"/>
    <w:rsid w:val="00DE62CE"/>
    <w:rsid w:val="00DE67E2"/>
    <w:rsid w:val="00DE686C"/>
    <w:rsid w:val="00DF01DF"/>
    <w:rsid w:val="00DF089F"/>
    <w:rsid w:val="00DF11A9"/>
    <w:rsid w:val="00DF18E3"/>
    <w:rsid w:val="00DF1B04"/>
    <w:rsid w:val="00DF2AB8"/>
    <w:rsid w:val="00DF3A2A"/>
    <w:rsid w:val="00DF3D56"/>
    <w:rsid w:val="00DF4737"/>
    <w:rsid w:val="00DF4777"/>
    <w:rsid w:val="00DF4ADD"/>
    <w:rsid w:val="00DF4E9E"/>
    <w:rsid w:val="00DF6313"/>
    <w:rsid w:val="00DF6940"/>
    <w:rsid w:val="00DF6D7E"/>
    <w:rsid w:val="00E000D3"/>
    <w:rsid w:val="00E0016C"/>
    <w:rsid w:val="00E0080B"/>
    <w:rsid w:val="00E00B26"/>
    <w:rsid w:val="00E0122B"/>
    <w:rsid w:val="00E01ACA"/>
    <w:rsid w:val="00E01D2A"/>
    <w:rsid w:val="00E0287E"/>
    <w:rsid w:val="00E03E4D"/>
    <w:rsid w:val="00E04A91"/>
    <w:rsid w:val="00E04CD1"/>
    <w:rsid w:val="00E05820"/>
    <w:rsid w:val="00E05F32"/>
    <w:rsid w:val="00E062C1"/>
    <w:rsid w:val="00E0709B"/>
    <w:rsid w:val="00E07587"/>
    <w:rsid w:val="00E0796B"/>
    <w:rsid w:val="00E101FC"/>
    <w:rsid w:val="00E10FF9"/>
    <w:rsid w:val="00E115E4"/>
    <w:rsid w:val="00E12AD9"/>
    <w:rsid w:val="00E12DFE"/>
    <w:rsid w:val="00E1324A"/>
    <w:rsid w:val="00E142B7"/>
    <w:rsid w:val="00E144A0"/>
    <w:rsid w:val="00E15875"/>
    <w:rsid w:val="00E16C5D"/>
    <w:rsid w:val="00E16FBB"/>
    <w:rsid w:val="00E17584"/>
    <w:rsid w:val="00E17644"/>
    <w:rsid w:val="00E21A11"/>
    <w:rsid w:val="00E21E28"/>
    <w:rsid w:val="00E22D38"/>
    <w:rsid w:val="00E255D1"/>
    <w:rsid w:val="00E267FA"/>
    <w:rsid w:val="00E30616"/>
    <w:rsid w:val="00E3168B"/>
    <w:rsid w:val="00E31841"/>
    <w:rsid w:val="00E321DE"/>
    <w:rsid w:val="00E33540"/>
    <w:rsid w:val="00E33ECB"/>
    <w:rsid w:val="00E34484"/>
    <w:rsid w:val="00E3457D"/>
    <w:rsid w:val="00E347E9"/>
    <w:rsid w:val="00E35954"/>
    <w:rsid w:val="00E369A3"/>
    <w:rsid w:val="00E375DF"/>
    <w:rsid w:val="00E37911"/>
    <w:rsid w:val="00E41560"/>
    <w:rsid w:val="00E41B70"/>
    <w:rsid w:val="00E420FD"/>
    <w:rsid w:val="00E42807"/>
    <w:rsid w:val="00E43778"/>
    <w:rsid w:val="00E43927"/>
    <w:rsid w:val="00E47B2A"/>
    <w:rsid w:val="00E47DAA"/>
    <w:rsid w:val="00E52664"/>
    <w:rsid w:val="00E52F3B"/>
    <w:rsid w:val="00E5335B"/>
    <w:rsid w:val="00E545DE"/>
    <w:rsid w:val="00E54D36"/>
    <w:rsid w:val="00E5554F"/>
    <w:rsid w:val="00E5641F"/>
    <w:rsid w:val="00E5757B"/>
    <w:rsid w:val="00E57611"/>
    <w:rsid w:val="00E5797A"/>
    <w:rsid w:val="00E63065"/>
    <w:rsid w:val="00E63A03"/>
    <w:rsid w:val="00E643A1"/>
    <w:rsid w:val="00E64A3D"/>
    <w:rsid w:val="00E6625F"/>
    <w:rsid w:val="00E666A0"/>
    <w:rsid w:val="00E66914"/>
    <w:rsid w:val="00E6737C"/>
    <w:rsid w:val="00E67765"/>
    <w:rsid w:val="00E701B6"/>
    <w:rsid w:val="00E701E7"/>
    <w:rsid w:val="00E7084A"/>
    <w:rsid w:val="00E70F43"/>
    <w:rsid w:val="00E71B06"/>
    <w:rsid w:val="00E7301E"/>
    <w:rsid w:val="00E731B4"/>
    <w:rsid w:val="00E739DA"/>
    <w:rsid w:val="00E73B81"/>
    <w:rsid w:val="00E757D5"/>
    <w:rsid w:val="00E76AF8"/>
    <w:rsid w:val="00E76B0D"/>
    <w:rsid w:val="00E76FB8"/>
    <w:rsid w:val="00E776B3"/>
    <w:rsid w:val="00E8050A"/>
    <w:rsid w:val="00E80DFE"/>
    <w:rsid w:val="00E813E2"/>
    <w:rsid w:val="00E8190B"/>
    <w:rsid w:val="00E82413"/>
    <w:rsid w:val="00E83D18"/>
    <w:rsid w:val="00E83D1A"/>
    <w:rsid w:val="00E83D48"/>
    <w:rsid w:val="00E84548"/>
    <w:rsid w:val="00E84EC8"/>
    <w:rsid w:val="00E85E45"/>
    <w:rsid w:val="00E86FEF"/>
    <w:rsid w:val="00E87B48"/>
    <w:rsid w:val="00E9017E"/>
    <w:rsid w:val="00E9022C"/>
    <w:rsid w:val="00E90ADB"/>
    <w:rsid w:val="00E9174C"/>
    <w:rsid w:val="00E922F3"/>
    <w:rsid w:val="00E94727"/>
    <w:rsid w:val="00E94E6B"/>
    <w:rsid w:val="00E97713"/>
    <w:rsid w:val="00E977E5"/>
    <w:rsid w:val="00EA0F2D"/>
    <w:rsid w:val="00EA1AA6"/>
    <w:rsid w:val="00EA2811"/>
    <w:rsid w:val="00EA3876"/>
    <w:rsid w:val="00EA4B00"/>
    <w:rsid w:val="00EA4BFD"/>
    <w:rsid w:val="00EA5149"/>
    <w:rsid w:val="00EA5CD6"/>
    <w:rsid w:val="00EA60FA"/>
    <w:rsid w:val="00EA670F"/>
    <w:rsid w:val="00EA6E3E"/>
    <w:rsid w:val="00EB0CCB"/>
    <w:rsid w:val="00EB0E16"/>
    <w:rsid w:val="00EB0FF6"/>
    <w:rsid w:val="00EB1542"/>
    <w:rsid w:val="00EB1811"/>
    <w:rsid w:val="00EB26E4"/>
    <w:rsid w:val="00EB3004"/>
    <w:rsid w:val="00EB5CEF"/>
    <w:rsid w:val="00EB6355"/>
    <w:rsid w:val="00EB6E6C"/>
    <w:rsid w:val="00EB6F88"/>
    <w:rsid w:val="00EB724B"/>
    <w:rsid w:val="00EC03B7"/>
    <w:rsid w:val="00EC1830"/>
    <w:rsid w:val="00EC36E5"/>
    <w:rsid w:val="00EC4665"/>
    <w:rsid w:val="00EC4A97"/>
    <w:rsid w:val="00EC5AE3"/>
    <w:rsid w:val="00EC6510"/>
    <w:rsid w:val="00EC7023"/>
    <w:rsid w:val="00EC7737"/>
    <w:rsid w:val="00EC7783"/>
    <w:rsid w:val="00ED00DB"/>
    <w:rsid w:val="00ED064D"/>
    <w:rsid w:val="00ED0E3B"/>
    <w:rsid w:val="00ED1064"/>
    <w:rsid w:val="00ED1342"/>
    <w:rsid w:val="00ED1BA8"/>
    <w:rsid w:val="00ED1E80"/>
    <w:rsid w:val="00ED204F"/>
    <w:rsid w:val="00ED2294"/>
    <w:rsid w:val="00ED3006"/>
    <w:rsid w:val="00ED3795"/>
    <w:rsid w:val="00ED3D58"/>
    <w:rsid w:val="00ED4BD3"/>
    <w:rsid w:val="00ED4C95"/>
    <w:rsid w:val="00ED5075"/>
    <w:rsid w:val="00ED598B"/>
    <w:rsid w:val="00ED5A46"/>
    <w:rsid w:val="00ED65EC"/>
    <w:rsid w:val="00ED66FC"/>
    <w:rsid w:val="00ED6C43"/>
    <w:rsid w:val="00ED7195"/>
    <w:rsid w:val="00ED77AB"/>
    <w:rsid w:val="00EE0118"/>
    <w:rsid w:val="00EE0717"/>
    <w:rsid w:val="00EE0E84"/>
    <w:rsid w:val="00EE130E"/>
    <w:rsid w:val="00EE2F05"/>
    <w:rsid w:val="00EE35F8"/>
    <w:rsid w:val="00EE4009"/>
    <w:rsid w:val="00EE4835"/>
    <w:rsid w:val="00EE4B05"/>
    <w:rsid w:val="00EE4BED"/>
    <w:rsid w:val="00EE502F"/>
    <w:rsid w:val="00EE5671"/>
    <w:rsid w:val="00EF02AA"/>
    <w:rsid w:val="00EF0943"/>
    <w:rsid w:val="00EF0A05"/>
    <w:rsid w:val="00EF12DD"/>
    <w:rsid w:val="00EF17A8"/>
    <w:rsid w:val="00EF1973"/>
    <w:rsid w:val="00EF1DEE"/>
    <w:rsid w:val="00EF2058"/>
    <w:rsid w:val="00EF358C"/>
    <w:rsid w:val="00EF49D1"/>
    <w:rsid w:val="00EF4AE8"/>
    <w:rsid w:val="00EF4B4D"/>
    <w:rsid w:val="00EF60B8"/>
    <w:rsid w:val="00F00AF2"/>
    <w:rsid w:val="00F00B1F"/>
    <w:rsid w:val="00F00C4C"/>
    <w:rsid w:val="00F00D29"/>
    <w:rsid w:val="00F01AD7"/>
    <w:rsid w:val="00F026B1"/>
    <w:rsid w:val="00F02809"/>
    <w:rsid w:val="00F0342C"/>
    <w:rsid w:val="00F035B2"/>
    <w:rsid w:val="00F04A70"/>
    <w:rsid w:val="00F05B6E"/>
    <w:rsid w:val="00F05C9E"/>
    <w:rsid w:val="00F05DF7"/>
    <w:rsid w:val="00F0602E"/>
    <w:rsid w:val="00F060E1"/>
    <w:rsid w:val="00F0672A"/>
    <w:rsid w:val="00F06C03"/>
    <w:rsid w:val="00F075F3"/>
    <w:rsid w:val="00F102EC"/>
    <w:rsid w:val="00F107AB"/>
    <w:rsid w:val="00F10C7F"/>
    <w:rsid w:val="00F11B46"/>
    <w:rsid w:val="00F12E12"/>
    <w:rsid w:val="00F14095"/>
    <w:rsid w:val="00F146F3"/>
    <w:rsid w:val="00F14781"/>
    <w:rsid w:val="00F14F43"/>
    <w:rsid w:val="00F1539C"/>
    <w:rsid w:val="00F154B5"/>
    <w:rsid w:val="00F1626C"/>
    <w:rsid w:val="00F17DD4"/>
    <w:rsid w:val="00F2013A"/>
    <w:rsid w:val="00F21FBD"/>
    <w:rsid w:val="00F220AD"/>
    <w:rsid w:val="00F2338A"/>
    <w:rsid w:val="00F242D4"/>
    <w:rsid w:val="00F24CA8"/>
    <w:rsid w:val="00F24F77"/>
    <w:rsid w:val="00F2512B"/>
    <w:rsid w:val="00F25E5F"/>
    <w:rsid w:val="00F26017"/>
    <w:rsid w:val="00F305B9"/>
    <w:rsid w:val="00F30BA1"/>
    <w:rsid w:val="00F30E2B"/>
    <w:rsid w:val="00F31E68"/>
    <w:rsid w:val="00F3247F"/>
    <w:rsid w:val="00F32D7A"/>
    <w:rsid w:val="00F33448"/>
    <w:rsid w:val="00F34291"/>
    <w:rsid w:val="00F36B6D"/>
    <w:rsid w:val="00F37B4E"/>
    <w:rsid w:val="00F37E23"/>
    <w:rsid w:val="00F401A9"/>
    <w:rsid w:val="00F40DB6"/>
    <w:rsid w:val="00F41B39"/>
    <w:rsid w:val="00F426E9"/>
    <w:rsid w:val="00F42D1D"/>
    <w:rsid w:val="00F44106"/>
    <w:rsid w:val="00F44BD1"/>
    <w:rsid w:val="00F45568"/>
    <w:rsid w:val="00F457D1"/>
    <w:rsid w:val="00F45AA9"/>
    <w:rsid w:val="00F45D61"/>
    <w:rsid w:val="00F4697C"/>
    <w:rsid w:val="00F470B1"/>
    <w:rsid w:val="00F47188"/>
    <w:rsid w:val="00F47F3E"/>
    <w:rsid w:val="00F507A5"/>
    <w:rsid w:val="00F50942"/>
    <w:rsid w:val="00F50CC2"/>
    <w:rsid w:val="00F51105"/>
    <w:rsid w:val="00F515FD"/>
    <w:rsid w:val="00F51678"/>
    <w:rsid w:val="00F517ED"/>
    <w:rsid w:val="00F52013"/>
    <w:rsid w:val="00F525D7"/>
    <w:rsid w:val="00F528CA"/>
    <w:rsid w:val="00F52E92"/>
    <w:rsid w:val="00F53BA6"/>
    <w:rsid w:val="00F54161"/>
    <w:rsid w:val="00F55811"/>
    <w:rsid w:val="00F5594B"/>
    <w:rsid w:val="00F567D1"/>
    <w:rsid w:val="00F56A44"/>
    <w:rsid w:val="00F56AFE"/>
    <w:rsid w:val="00F56C98"/>
    <w:rsid w:val="00F60185"/>
    <w:rsid w:val="00F607F6"/>
    <w:rsid w:val="00F61492"/>
    <w:rsid w:val="00F6220C"/>
    <w:rsid w:val="00F63852"/>
    <w:rsid w:val="00F645E1"/>
    <w:rsid w:val="00F65B35"/>
    <w:rsid w:val="00F65BDC"/>
    <w:rsid w:val="00F65D1B"/>
    <w:rsid w:val="00F66945"/>
    <w:rsid w:val="00F669D0"/>
    <w:rsid w:val="00F705C2"/>
    <w:rsid w:val="00F70AD9"/>
    <w:rsid w:val="00F70F1A"/>
    <w:rsid w:val="00F710EB"/>
    <w:rsid w:val="00F7153B"/>
    <w:rsid w:val="00F71752"/>
    <w:rsid w:val="00F73455"/>
    <w:rsid w:val="00F73645"/>
    <w:rsid w:val="00F7571A"/>
    <w:rsid w:val="00F75809"/>
    <w:rsid w:val="00F75831"/>
    <w:rsid w:val="00F759BF"/>
    <w:rsid w:val="00F76A68"/>
    <w:rsid w:val="00F77433"/>
    <w:rsid w:val="00F80153"/>
    <w:rsid w:val="00F801C6"/>
    <w:rsid w:val="00F81B3E"/>
    <w:rsid w:val="00F81B54"/>
    <w:rsid w:val="00F81ECF"/>
    <w:rsid w:val="00F820F0"/>
    <w:rsid w:val="00F823A7"/>
    <w:rsid w:val="00F8325C"/>
    <w:rsid w:val="00F84C29"/>
    <w:rsid w:val="00F84D88"/>
    <w:rsid w:val="00F8514B"/>
    <w:rsid w:val="00F85548"/>
    <w:rsid w:val="00F86117"/>
    <w:rsid w:val="00F9037D"/>
    <w:rsid w:val="00F907D3"/>
    <w:rsid w:val="00F90B52"/>
    <w:rsid w:val="00F9259D"/>
    <w:rsid w:val="00F92F8D"/>
    <w:rsid w:val="00F92F9D"/>
    <w:rsid w:val="00F9331B"/>
    <w:rsid w:val="00F93B54"/>
    <w:rsid w:val="00F944FE"/>
    <w:rsid w:val="00F95DDD"/>
    <w:rsid w:val="00F96135"/>
    <w:rsid w:val="00F96E68"/>
    <w:rsid w:val="00F97788"/>
    <w:rsid w:val="00F97DD4"/>
    <w:rsid w:val="00FA089A"/>
    <w:rsid w:val="00FA0C6F"/>
    <w:rsid w:val="00FA11DF"/>
    <w:rsid w:val="00FA1BAF"/>
    <w:rsid w:val="00FA2FF1"/>
    <w:rsid w:val="00FA3C9A"/>
    <w:rsid w:val="00FA3CF6"/>
    <w:rsid w:val="00FA4BFC"/>
    <w:rsid w:val="00FA4FA1"/>
    <w:rsid w:val="00FA67FC"/>
    <w:rsid w:val="00FB01BE"/>
    <w:rsid w:val="00FB042E"/>
    <w:rsid w:val="00FB0FF2"/>
    <w:rsid w:val="00FB11C0"/>
    <w:rsid w:val="00FB136D"/>
    <w:rsid w:val="00FB18BF"/>
    <w:rsid w:val="00FB1BD2"/>
    <w:rsid w:val="00FB3C6F"/>
    <w:rsid w:val="00FB636B"/>
    <w:rsid w:val="00FB78B4"/>
    <w:rsid w:val="00FC1B7B"/>
    <w:rsid w:val="00FC2C23"/>
    <w:rsid w:val="00FC3E74"/>
    <w:rsid w:val="00FC458C"/>
    <w:rsid w:val="00FC51BD"/>
    <w:rsid w:val="00FC619E"/>
    <w:rsid w:val="00FC69F3"/>
    <w:rsid w:val="00FC7902"/>
    <w:rsid w:val="00FC7F53"/>
    <w:rsid w:val="00FD02AF"/>
    <w:rsid w:val="00FD05ED"/>
    <w:rsid w:val="00FD15FE"/>
    <w:rsid w:val="00FD3330"/>
    <w:rsid w:val="00FD3D62"/>
    <w:rsid w:val="00FD3E8A"/>
    <w:rsid w:val="00FD3E9D"/>
    <w:rsid w:val="00FD3EF5"/>
    <w:rsid w:val="00FD47DA"/>
    <w:rsid w:val="00FD6928"/>
    <w:rsid w:val="00FD6AA7"/>
    <w:rsid w:val="00FD7023"/>
    <w:rsid w:val="00FE05A0"/>
    <w:rsid w:val="00FE16CA"/>
    <w:rsid w:val="00FE230B"/>
    <w:rsid w:val="00FE23B9"/>
    <w:rsid w:val="00FE2AAF"/>
    <w:rsid w:val="00FE2C04"/>
    <w:rsid w:val="00FE40EA"/>
    <w:rsid w:val="00FE44D8"/>
    <w:rsid w:val="00FE4878"/>
    <w:rsid w:val="00FE4E0B"/>
    <w:rsid w:val="00FE6F07"/>
    <w:rsid w:val="00FE77A5"/>
    <w:rsid w:val="00FF0969"/>
    <w:rsid w:val="00FF13E4"/>
    <w:rsid w:val="00FF1981"/>
    <w:rsid w:val="00FF19C5"/>
    <w:rsid w:val="00FF1C75"/>
    <w:rsid w:val="00FF1CAF"/>
    <w:rsid w:val="00FF23EC"/>
    <w:rsid w:val="00FF2444"/>
    <w:rsid w:val="00FF2589"/>
    <w:rsid w:val="00FF2BF2"/>
    <w:rsid w:val="00FF3BF3"/>
    <w:rsid w:val="00FF3C26"/>
    <w:rsid w:val="00FF3E89"/>
    <w:rsid w:val="00FF4C21"/>
    <w:rsid w:val="00FF4C6B"/>
    <w:rsid w:val="00FF5D81"/>
    <w:rsid w:val="00FF632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9EB46"/>
  <w15:docId w15:val="{4CE0C831-738A-46AF-964C-CAC96E6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76035"/>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F33448"/>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F33448"/>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F33448"/>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F33448"/>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F33448"/>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F33448"/>
    <w:pPr>
      <w:spacing w:before="240" w:after="60"/>
      <w:outlineLvl w:val="5"/>
    </w:pPr>
    <w:rPr>
      <w:b/>
      <w:bCs/>
      <w:sz w:val="22"/>
      <w:szCs w:val="22"/>
    </w:rPr>
  </w:style>
  <w:style w:type="paragraph" w:styleId="Nadpis7">
    <w:name w:val="heading 7"/>
    <w:basedOn w:val="Normlny"/>
    <w:next w:val="Normlny"/>
    <w:link w:val="Nadpis7Char"/>
    <w:unhideWhenUsed/>
    <w:qFormat/>
    <w:rsid w:val="00F33448"/>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F33448"/>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F33448"/>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3448"/>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F33448"/>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F33448"/>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semiHidden/>
    <w:rsid w:val="00F33448"/>
    <w:rPr>
      <w:rFonts w:eastAsiaTheme="minorEastAsia"/>
      <w:b/>
      <w:bCs/>
      <w:sz w:val="28"/>
      <w:szCs w:val="28"/>
    </w:rPr>
  </w:style>
  <w:style w:type="character" w:customStyle="1" w:styleId="Nadpis5Char">
    <w:name w:val="Nadpis 5 Char"/>
    <w:aliases w:val="Heading 5 Char Char"/>
    <w:basedOn w:val="Predvolenpsmoodseku"/>
    <w:link w:val="Nadpis5"/>
    <w:rsid w:val="00F33448"/>
    <w:rPr>
      <w:rFonts w:eastAsiaTheme="minorEastAsia"/>
      <w:b/>
      <w:bCs/>
      <w:i/>
      <w:iCs/>
      <w:sz w:val="26"/>
      <w:szCs w:val="26"/>
    </w:rPr>
  </w:style>
  <w:style w:type="character" w:customStyle="1" w:styleId="Nadpis6Char">
    <w:name w:val="Nadpis 6 Char"/>
    <w:basedOn w:val="Predvolenpsmoodseku"/>
    <w:link w:val="Nadpis6"/>
    <w:uiPriority w:val="9"/>
    <w:rsid w:val="00F33448"/>
    <w:rPr>
      <w:rFonts w:ascii="Times New Roman" w:eastAsia="Times New Roman" w:hAnsi="Times New Roman" w:cs="Times New Roman"/>
      <w:b/>
      <w:bCs/>
    </w:rPr>
  </w:style>
  <w:style w:type="character" w:customStyle="1" w:styleId="Nadpis7Char">
    <w:name w:val="Nadpis 7 Char"/>
    <w:basedOn w:val="Predvolenpsmoodseku"/>
    <w:link w:val="Nadpis7"/>
    <w:uiPriority w:val="99"/>
    <w:rsid w:val="00F33448"/>
    <w:rPr>
      <w:rFonts w:eastAsiaTheme="minorEastAsia"/>
      <w:sz w:val="24"/>
      <w:szCs w:val="24"/>
    </w:rPr>
  </w:style>
  <w:style w:type="character" w:customStyle="1" w:styleId="Nadpis8Char">
    <w:name w:val="Nadpis 8 Char"/>
    <w:basedOn w:val="Predvolenpsmoodseku"/>
    <w:link w:val="Nadpis8"/>
    <w:uiPriority w:val="9"/>
    <w:semiHidden/>
    <w:rsid w:val="00F33448"/>
    <w:rPr>
      <w:rFonts w:eastAsiaTheme="minorEastAsia"/>
      <w:i/>
      <w:iCs/>
      <w:sz w:val="24"/>
      <w:szCs w:val="24"/>
    </w:rPr>
  </w:style>
  <w:style w:type="character" w:customStyle="1" w:styleId="Nadpis9Char">
    <w:name w:val="Nadpis 9 Char"/>
    <w:basedOn w:val="Predvolenpsmoodseku"/>
    <w:link w:val="Nadpis9"/>
    <w:uiPriority w:val="9"/>
    <w:semiHidden/>
    <w:rsid w:val="00F33448"/>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F33448"/>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F33448"/>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F33448"/>
    <w:pPr>
      <w:tabs>
        <w:tab w:val="center" w:pos="4703"/>
        <w:tab w:val="right" w:pos="9406"/>
      </w:tabs>
    </w:pPr>
  </w:style>
  <w:style w:type="character" w:customStyle="1" w:styleId="PtaChar">
    <w:name w:val="Päta Char"/>
    <w:aliases w:val="Footer Char Char"/>
    <w:basedOn w:val="Predvolenpsmoodseku"/>
    <w:link w:val="Pta"/>
    <w:uiPriority w:val="99"/>
    <w:rsid w:val="00F33448"/>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F33448"/>
    <w:rPr>
      <w:color w:val="0563C1" w:themeColor="hyperlink"/>
      <w:u w:val="single"/>
    </w:rPr>
  </w:style>
  <w:style w:type="paragraph" w:styleId="Nzov">
    <w:name w:val="Title"/>
    <w:basedOn w:val="Normlny"/>
    <w:next w:val="Normlny"/>
    <w:link w:val="NzovChar"/>
    <w:uiPriority w:val="10"/>
    <w:qFormat/>
    <w:rsid w:val="00F33448"/>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3448"/>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rsid w:val="00F33448"/>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F3344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F33448"/>
    <w:rPr>
      <w:sz w:val="16"/>
      <w:szCs w:val="16"/>
    </w:rPr>
  </w:style>
  <w:style w:type="paragraph" w:styleId="Textkomentra">
    <w:name w:val="annotation text"/>
    <w:basedOn w:val="Normlny"/>
    <w:link w:val="TextkomentraChar"/>
    <w:uiPriority w:val="99"/>
    <w:unhideWhenUsed/>
    <w:rsid w:val="00F33448"/>
  </w:style>
  <w:style w:type="character" w:customStyle="1" w:styleId="TextkomentraChar">
    <w:name w:val="Text komentára Char"/>
    <w:basedOn w:val="Predvolenpsmoodseku"/>
    <w:link w:val="Textkomentra"/>
    <w:uiPriority w:val="99"/>
    <w:rsid w:val="00F334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33448"/>
    <w:rPr>
      <w:b/>
      <w:bCs/>
    </w:rPr>
  </w:style>
  <w:style w:type="character" w:customStyle="1" w:styleId="PredmetkomentraChar">
    <w:name w:val="Predmet komentára Char"/>
    <w:basedOn w:val="TextkomentraChar"/>
    <w:link w:val="Predmetkomentra"/>
    <w:uiPriority w:val="99"/>
    <w:semiHidden/>
    <w:rsid w:val="00F3344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334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3448"/>
    <w:rPr>
      <w:rFonts w:ascii="Segoe UI" w:eastAsia="Times New Roman" w:hAnsi="Segoe UI" w:cs="Segoe UI"/>
      <w:sz w:val="18"/>
      <w:szCs w:val="18"/>
    </w:rPr>
  </w:style>
  <w:style w:type="table" w:styleId="Mriekatabuky">
    <w:name w:val="Table Grid"/>
    <w:basedOn w:val="Normlnatabuka"/>
    <w:uiPriority w:val="39"/>
    <w:rsid w:val="00F3344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F33448"/>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F33448"/>
    <w:pPr>
      <w:spacing w:after="100" w:line="276" w:lineRule="auto"/>
      <w:jc w:val="both"/>
    </w:pPr>
    <w:rPr>
      <w:rFonts w:ascii="Calibri" w:hAnsi="Calibri"/>
      <w:sz w:val="18"/>
      <w:szCs w:val="24"/>
    </w:rPr>
  </w:style>
  <w:style w:type="paragraph" w:styleId="Revzia">
    <w:name w:val="Revision"/>
    <w:hidden/>
    <w:uiPriority w:val="99"/>
    <w:semiHidden/>
    <w:rsid w:val="00F33448"/>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F33448"/>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F33448"/>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F33448"/>
    <w:rPr>
      <w:rFonts w:ascii="Times New Roman" w:eastAsia="Times New Roman" w:hAnsi="Times New Roman" w:cs="Times New Roman"/>
      <w:sz w:val="24"/>
      <w:szCs w:val="24"/>
      <w:lang w:eastAsia="cs-CZ"/>
    </w:rPr>
  </w:style>
  <w:style w:type="paragraph" w:customStyle="1" w:styleId="SPnadpis3">
    <w:name w:val="SP_nadpis3"/>
    <w:basedOn w:val="Normlny"/>
    <w:rsid w:val="00F33448"/>
    <w:pPr>
      <w:numPr>
        <w:numId w:val="2"/>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F33448"/>
  </w:style>
  <w:style w:type="character" w:customStyle="1" w:styleId="FontStyle81">
    <w:name w:val="Font Style81"/>
    <w:uiPriority w:val="99"/>
    <w:rsid w:val="00F33448"/>
    <w:rPr>
      <w:rFonts w:ascii="Arial Narrow" w:hAnsi="Arial Narrow" w:cs="Arial Narrow"/>
      <w:sz w:val="18"/>
      <w:szCs w:val="18"/>
    </w:rPr>
  </w:style>
  <w:style w:type="character" w:customStyle="1" w:styleId="FontStyle77">
    <w:name w:val="Font Style77"/>
    <w:uiPriority w:val="99"/>
    <w:rsid w:val="00F33448"/>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F33448"/>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F33448"/>
    <w:pPr>
      <w:tabs>
        <w:tab w:val="left" w:pos="900"/>
      </w:tabs>
      <w:ind w:left="900"/>
      <w:jc w:val="both"/>
    </w:pPr>
    <w:rPr>
      <w:lang w:eastAsia="sk-SK"/>
    </w:rPr>
  </w:style>
  <w:style w:type="paragraph" w:customStyle="1" w:styleId="Style9">
    <w:name w:val="Style9"/>
    <w:basedOn w:val="Normlny"/>
    <w:uiPriority w:val="99"/>
    <w:rsid w:val="00F33448"/>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F33448"/>
    <w:rPr>
      <w:rFonts w:ascii="Times New Roman" w:hAnsi="Times New Roman" w:cs="Times New Roman"/>
      <w:sz w:val="88"/>
      <w:szCs w:val="88"/>
    </w:rPr>
  </w:style>
  <w:style w:type="character" w:customStyle="1" w:styleId="FontStyle33">
    <w:name w:val="Font Style33"/>
    <w:rsid w:val="00F33448"/>
    <w:rPr>
      <w:rFonts w:ascii="Bookman Old Style" w:hAnsi="Bookman Old Style" w:cs="Bookman Old Style"/>
      <w:sz w:val="12"/>
      <w:szCs w:val="12"/>
    </w:rPr>
  </w:style>
  <w:style w:type="paragraph" w:styleId="Textpoznmkypodiarou">
    <w:name w:val="footnote text"/>
    <w:basedOn w:val="Normlny"/>
    <w:link w:val="TextpoznmkypodiarouChar"/>
    <w:uiPriority w:val="99"/>
    <w:rsid w:val="00F33448"/>
    <w:rPr>
      <w:lang w:eastAsia="cs-CZ"/>
    </w:rPr>
  </w:style>
  <w:style w:type="character" w:customStyle="1" w:styleId="TextpoznmkypodiarouChar">
    <w:name w:val="Text poznámky pod čiarou Char"/>
    <w:basedOn w:val="Predvolenpsmoodseku"/>
    <w:link w:val="Textpoznmkypodiarou"/>
    <w:uiPriority w:val="99"/>
    <w:rsid w:val="00F33448"/>
    <w:rPr>
      <w:rFonts w:ascii="Times New Roman" w:eastAsia="Times New Roman" w:hAnsi="Times New Roman" w:cs="Times New Roman"/>
      <w:sz w:val="20"/>
      <w:szCs w:val="20"/>
      <w:lang w:eastAsia="cs-CZ"/>
    </w:rPr>
  </w:style>
  <w:style w:type="character" w:styleId="Odkaznapoznmkupodiarou">
    <w:name w:val="footnote reference"/>
    <w:rsid w:val="00F33448"/>
    <w:rPr>
      <w:vertAlign w:val="superscript"/>
    </w:rPr>
  </w:style>
  <w:style w:type="paragraph" w:styleId="Zkladntext2">
    <w:name w:val="Body Text 2"/>
    <w:basedOn w:val="Normlny"/>
    <w:link w:val="Zkladntext2Char"/>
    <w:unhideWhenUsed/>
    <w:rsid w:val="00F33448"/>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F33448"/>
    <w:rPr>
      <w:rFonts w:ascii="Times New Roman" w:eastAsia="Times New Roman" w:hAnsi="Times New Roman" w:cs="Times New Roman"/>
      <w:sz w:val="20"/>
      <w:szCs w:val="20"/>
      <w:lang w:eastAsia="cs-CZ"/>
    </w:rPr>
  </w:style>
  <w:style w:type="paragraph" w:customStyle="1" w:styleId="wazza03">
    <w:name w:val="wazza_03"/>
    <w:basedOn w:val="Normlny"/>
    <w:qFormat/>
    <w:rsid w:val="00F33448"/>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F33448"/>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F33448"/>
    <w:rPr>
      <w:rFonts w:ascii="Consolas" w:eastAsia="Calibri" w:hAnsi="Consolas"/>
      <w:sz w:val="21"/>
      <w:szCs w:val="21"/>
    </w:rPr>
  </w:style>
  <w:style w:type="character" w:customStyle="1" w:styleId="ObyajntextChar">
    <w:name w:val="Obyčajný text Char"/>
    <w:basedOn w:val="Predvolenpsmoodseku"/>
    <w:link w:val="Obyajntext"/>
    <w:uiPriority w:val="99"/>
    <w:rsid w:val="00F33448"/>
    <w:rPr>
      <w:rFonts w:ascii="Consolas" w:eastAsia="Calibri" w:hAnsi="Consolas" w:cs="Times New Roman"/>
      <w:sz w:val="21"/>
      <w:szCs w:val="21"/>
    </w:rPr>
  </w:style>
  <w:style w:type="paragraph" w:customStyle="1" w:styleId="Vchodzie">
    <w:name w:val="Východzie"/>
    <w:rsid w:val="00F33448"/>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F33448"/>
    <w:pPr>
      <w:spacing w:after="100"/>
      <w:ind w:left="400"/>
    </w:pPr>
  </w:style>
  <w:style w:type="paragraph" w:styleId="Obsah2">
    <w:name w:val="toc 2"/>
    <w:basedOn w:val="Normlny"/>
    <w:next w:val="Normlny"/>
    <w:autoRedefine/>
    <w:uiPriority w:val="39"/>
    <w:unhideWhenUsed/>
    <w:rsid w:val="009C1CEF"/>
    <w:pPr>
      <w:tabs>
        <w:tab w:val="right" w:leader="dot" w:pos="10092"/>
      </w:tabs>
      <w:spacing w:after="100"/>
      <w:ind w:left="200"/>
    </w:pPr>
    <w:rPr>
      <w:noProof/>
    </w:rPr>
  </w:style>
  <w:style w:type="character" w:customStyle="1" w:styleId="FontStyle19">
    <w:name w:val="Font Style19"/>
    <w:basedOn w:val="Predvolenpsmoodseku"/>
    <w:uiPriority w:val="99"/>
    <w:rsid w:val="00F33448"/>
    <w:rPr>
      <w:rFonts w:ascii="Tahoma" w:hAnsi="Tahoma" w:cs="Tahoma"/>
      <w:sz w:val="18"/>
      <w:szCs w:val="18"/>
    </w:rPr>
  </w:style>
  <w:style w:type="paragraph" w:customStyle="1" w:styleId="Style7">
    <w:name w:val="Style7"/>
    <w:basedOn w:val="Normlny"/>
    <w:uiPriority w:val="99"/>
    <w:rsid w:val="00F33448"/>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6827D0"/>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4F0AAE"/>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FB11C0"/>
    <w:rPr>
      <w:color w:val="808080"/>
    </w:rPr>
  </w:style>
  <w:style w:type="paragraph" w:styleId="Zkladntext">
    <w:name w:val="Body Text"/>
    <w:aliases w:val="Body Text Char"/>
    <w:basedOn w:val="Normlny"/>
    <w:link w:val="ZkladntextChar"/>
    <w:unhideWhenUsed/>
    <w:rsid w:val="00710AF8"/>
    <w:pPr>
      <w:spacing w:after="120"/>
    </w:pPr>
  </w:style>
  <w:style w:type="character" w:customStyle="1" w:styleId="ZkladntextChar">
    <w:name w:val="Základný text Char"/>
    <w:aliases w:val="Body Text Char Char"/>
    <w:basedOn w:val="Predvolenpsmoodseku"/>
    <w:link w:val="Zkladntext"/>
    <w:rsid w:val="00710AF8"/>
    <w:rPr>
      <w:rFonts w:ascii="Times New Roman" w:eastAsia="Times New Roman" w:hAnsi="Times New Roman" w:cs="Times New Roman"/>
      <w:sz w:val="20"/>
      <w:szCs w:val="20"/>
    </w:rPr>
  </w:style>
  <w:style w:type="paragraph" w:customStyle="1" w:styleId="Odrkaodsad10">
    <w:name w:val="Odrážka odsad 10"/>
    <w:basedOn w:val="Normlny"/>
    <w:rsid w:val="00FA3CF6"/>
    <w:pPr>
      <w:numPr>
        <w:numId w:val="5"/>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331C38"/>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30D65"/>
    <w:rPr>
      <w:sz w:val="24"/>
      <w:szCs w:val="24"/>
    </w:rPr>
  </w:style>
  <w:style w:type="paragraph" w:styleId="Zkladntext3">
    <w:name w:val="Body Text 3"/>
    <w:basedOn w:val="Normlny"/>
    <w:link w:val="Zkladntext3Char"/>
    <w:uiPriority w:val="99"/>
    <w:semiHidden/>
    <w:unhideWhenUsed/>
    <w:rsid w:val="002E3288"/>
    <w:pPr>
      <w:spacing w:after="120"/>
    </w:pPr>
    <w:rPr>
      <w:sz w:val="16"/>
      <w:szCs w:val="16"/>
    </w:rPr>
  </w:style>
  <w:style w:type="character" w:customStyle="1" w:styleId="Zkladntext3Char">
    <w:name w:val="Základný text 3 Char"/>
    <w:basedOn w:val="Predvolenpsmoodseku"/>
    <w:link w:val="Zkladntext3"/>
    <w:uiPriority w:val="99"/>
    <w:semiHidden/>
    <w:rsid w:val="002E3288"/>
    <w:rPr>
      <w:rFonts w:ascii="Times New Roman" w:eastAsia="Times New Roman" w:hAnsi="Times New Roman" w:cs="Times New Roman"/>
      <w:sz w:val="16"/>
      <w:szCs w:val="16"/>
    </w:rPr>
  </w:style>
  <w:style w:type="paragraph" w:customStyle="1" w:styleId="tlrob1Vavo0cm">
    <w:name w:val="Štýl rob1 + Vľavo:  0 cm"/>
    <w:basedOn w:val="Normlny"/>
    <w:rsid w:val="002E3288"/>
    <w:pPr>
      <w:keepNext/>
      <w:widowControl w:val="0"/>
      <w:numPr>
        <w:numId w:val="6"/>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363DD8"/>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363DD8"/>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D54069"/>
    <w:pPr>
      <w:numPr>
        <w:numId w:val="7"/>
      </w:numPr>
    </w:pPr>
    <w:rPr>
      <w:rFonts w:asciiTheme="minorHAnsi" w:eastAsiaTheme="minorHAnsi" w:hAnsiTheme="minorHAnsi" w:cstheme="minorBidi"/>
      <w:b/>
      <w:sz w:val="24"/>
      <w:szCs w:val="24"/>
      <w:lang w:val="en-US"/>
    </w:rPr>
  </w:style>
  <w:style w:type="paragraph" w:customStyle="1" w:styleId="Default">
    <w:name w:val="Default"/>
    <w:qFormat/>
    <w:rsid w:val="00BA4A8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1B0E36"/>
  </w:style>
  <w:style w:type="paragraph" w:customStyle="1" w:styleId="Styl1">
    <w:name w:val="Styl1"/>
    <w:basedOn w:val="Normlny"/>
    <w:uiPriority w:val="99"/>
    <w:rsid w:val="00A04126"/>
    <w:pPr>
      <w:jc w:val="both"/>
    </w:pPr>
    <w:rPr>
      <w:rFonts w:ascii="Arial" w:hAnsi="Arial" w:cs="Arial"/>
      <w:sz w:val="24"/>
      <w:szCs w:val="24"/>
      <w:lang w:eastAsia="sk-SK"/>
    </w:rPr>
  </w:style>
  <w:style w:type="paragraph" w:customStyle="1" w:styleId="Zkladntext210">
    <w:name w:val="Základný text 21"/>
    <w:basedOn w:val="Normlny"/>
    <w:uiPriority w:val="99"/>
    <w:rsid w:val="00A0412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A04126"/>
    <w:pPr>
      <w:suppressAutoHyphens/>
      <w:ind w:left="360"/>
      <w:jc w:val="both"/>
    </w:pPr>
    <w:rPr>
      <w:rFonts w:ascii="Arial" w:hAnsi="Arial" w:cs="Arial"/>
      <w:sz w:val="22"/>
      <w:szCs w:val="22"/>
      <w:lang w:eastAsia="ar-SA"/>
    </w:rPr>
  </w:style>
  <w:style w:type="character" w:customStyle="1" w:styleId="ra">
    <w:name w:val="ra"/>
    <w:basedOn w:val="Predvolenpsmoodseku"/>
    <w:rsid w:val="00A04126"/>
  </w:style>
  <w:style w:type="paragraph" w:customStyle="1" w:styleId="1Clanok">
    <w:name w:val="1 Clanok"/>
    <w:basedOn w:val="Normlny"/>
    <w:rsid w:val="007343B3"/>
    <w:pPr>
      <w:spacing w:before="240" w:after="120"/>
      <w:jc w:val="center"/>
    </w:pPr>
    <w:rPr>
      <w:rFonts w:ascii="Calibri" w:hAnsi="Calibri"/>
      <w:b/>
      <w:bCs/>
      <w:sz w:val="22"/>
      <w:lang w:eastAsia="sk-SK"/>
    </w:rPr>
  </w:style>
  <w:style w:type="paragraph" w:customStyle="1" w:styleId="2Clanok1">
    <w:name w:val="2 Clanok 1"/>
    <w:basedOn w:val="Normlny"/>
    <w:rsid w:val="007343B3"/>
    <w:pPr>
      <w:spacing w:before="240"/>
      <w:jc w:val="center"/>
    </w:pPr>
    <w:rPr>
      <w:rFonts w:ascii="Calibri" w:hAnsi="Calibri"/>
      <w:b/>
      <w:bCs/>
      <w:sz w:val="22"/>
      <w:lang w:eastAsia="sk-SK"/>
    </w:rPr>
  </w:style>
  <w:style w:type="paragraph" w:customStyle="1" w:styleId="3Clanok2">
    <w:name w:val="3 Clanok 2"/>
    <w:basedOn w:val="Normlny"/>
    <w:rsid w:val="007343B3"/>
    <w:pPr>
      <w:spacing w:after="120"/>
      <w:jc w:val="center"/>
    </w:pPr>
    <w:rPr>
      <w:rFonts w:ascii="Calibri" w:hAnsi="Calibri"/>
      <w:b/>
      <w:bCs/>
      <w:sz w:val="22"/>
      <w:lang w:eastAsia="sk-SK"/>
    </w:rPr>
  </w:style>
  <w:style w:type="paragraph" w:customStyle="1" w:styleId="5Odsek">
    <w:name w:val="5 Odsek"/>
    <w:basedOn w:val="Normlny"/>
    <w:link w:val="5OdsekCharChar"/>
    <w:rsid w:val="007343B3"/>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7343B3"/>
    <w:rPr>
      <w:rFonts w:ascii="Calibri" w:eastAsia="Times New Roman" w:hAnsi="Calibri" w:cs="Times New Roman"/>
      <w:szCs w:val="20"/>
      <w:lang w:eastAsia="sk-SK"/>
    </w:rPr>
  </w:style>
  <w:style w:type="paragraph" w:customStyle="1" w:styleId="4Bod1">
    <w:name w:val="4 Bod 1"/>
    <w:basedOn w:val="Normlny"/>
    <w:link w:val="4Bod1CharChar"/>
    <w:rsid w:val="007343B3"/>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7343B3"/>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7343B3"/>
    <w:rPr>
      <w:rFonts w:ascii="Calibri" w:eastAsia="Times New Roman" w:hAnsi="Calibri" w:cs="Times New Roman"/>
      <w:szCs w:val="20"/>
      <w:lang w:eastAsia="sk-SK"/>
    </w:rPr>
  </w:style>
  <w:style w:type="paragraph" w:customStyle="1" w:styleId="6Odsek1">
    <w:name w:val="6 Odsek 1"/>
    <w:basedOn w:val="Normlny"/>
    <w:rsid w:val="007343B3"/>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7343B3"/>
    <w:rPr>
      <w:rFonts w:ascii="Calibri" w:eastAsia="Times New Roman" w:hAnsi="Calibri" w:cs="Times New Roman"/>
      <w:szCs w:val="20"/>
      <w:lang w:eastAsia="sk-SK"/>
    </w:rPr>
  </w:style>
  <w:style w:type="paragraph" w:customStyle="1" w:styleId="4Bod2">
    <w:name w:val="4 Bod 2"/>
    <w:basedOn w:val="4Bod1"/>
    <w:rsid w:val="007343B3"/>
    <w:pPr>
      <w:tabs>
        <w:tab w:val="clear" w:pos="454"/>
        <w:tab w:val="left" w:pos="567"/>
      </w:tabs>
      <w:ind w:left="567" w:hanging="567"/>
    </w:pPr>
  </w:style>
  <w:style w:type="paragraph" w:customStyle="1" w:styleId="6Odsek2">
    <w:name w:val="6 Odsek 2"/>
    <w:basedOn w:val="6Odsek1"/>
    <w:rsid w:val="007343B3"/>
    <w:pPr>
      <w:tabs>
        <w:tab w:val="clear" w:pos="907"/>
        <w:tab w:val="left" w:pos="1021"/>
      </w:tabs>
      <w:ind w:left="1021"/>
    </w:pPr>
  </w:style>
  <w:style w:type="paragraph" w:customStyle="1" w:styleId="4Bod1-1">
    <w:name w:val="4 Bod 1-1"/>
    <w:basedOn w:val="4Bod1"/>
    <w:link w:val="4Bod1-1Char"/>
    <w:rsid w:val="00170A60"/>
    <w:pPr>
      <w:tabs>
        <w:tab w:val="clear" w:pos="454"/>
        <w:tab w:val="left" w:pos="567"/>
      </w:tabs>
      <w:ind w:left="567" w:hanging="567"/>
    </w:pPr>
  </w:style>
  <w:style w:type="character" w:customStyle="1" w:styleId="4Bod1-1Char">
    <w:name w:val="4 Bod 1-1 Char"/>
    <w:basedOn w:val="4Bod1CharChar"/>
    <w:link w:val="4Bod1-1"/>
    <w:rsid w:val="00170A60"/>
    <w:rPr>
      <w:rFonts w:ascii="Calibri" w:eastAsia="Times New Roman" w:hAnsi="Calibri" w:cs="Times New Roman"/>
      <w:szCs w:val="20"/>
      <w:lang w:eastAsia="sk-SK"/>
    </w:rPr>
  </w:style>
  <w:style w:type="character" w:customStyle="1" w:styleId="fileinfo">
    <w:name w:val="fileinfo"/>
    <w:basedOn w:val="Predvolenpsmoodseku"/>
    <w:rsid w:val="005E6F4C"/>
  </w:style>
  <w:style w:type="character" w:customStyle="1" w:styleId="Bodytext2">
    <w:name w:val="Body text (2)_"/>
    <w:basedOn w:val="Predvolenpsmoodseku"/>
    <w:link w:val="Bodytext20"/>
    <w:rsid w:val="00F36B6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F36B6D"/>
    <w:pPr>
      <w:widowControl w:val="0"/>
      <w:shd w:val="clear" w:color="auto" w:fill="FFFFFF"/>
      <w:spacing w:before="960" w:after="300" w:line="317" w:lineRule="exact"/>
      <w:ind w:hanging="366"/>
    </w:pPr>
    <w:rPr>
      <w:sz w:val="22"/>
      <w:szCs w:val="22"/>
    </w:rPr>
  </w:style>
  <w:style w:type="character" w:customStyle="1" w:styleId="Heading1Char1">
    <w:name w:val="Heading 1 Char1"/>
    <w:rsid w:val="002A5CD4"/>
    <w:rPr>
      <w:rFonts w:ascii="Cambria" w:eastAsia="Times New Roman" w:hAnsi="Cambria" w:cs="Times New Roman"/>
      <w:b/>
      <w:bCs/>
      <w:kern w:val="1"/>
      <w:sz w:val="32"/>
      <w:szCs w:val="32"/>
    </w:rPr>
  </w:style>
  <w:style w:type="paragraph" w:customStyle="1" w:styleId="Odsekzoznamu2">
    <w:name w:val="Odsek zoznamu2"/>
    <w:basedOn w:val="Normlny"/>
    <w:rsid w:val="002A5CD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F026B1"/>
    <w:rPr>
      <w:color w:val="800080"/>
      <w:u w:val="single"/>
    </w:rPr>
  </w:style>
  <w:style w:type="paragraph" w:customStyle="1" w:styleId="msonormal0">
    <w:name w:val="msonormal"/>
    <w:basedOn w:val="Normlny"/>
    <w:rsid w:val="00F026B1"/>
    <w:pPr>
      <w:spacing w:before="100" w:beforeAutospacing="1" w:after="100" w:afterAutospacing="1"/>
    </w:pPr>
    <w:rPr>
      <w:sz w:val="24"/>
      <w:szCs w:val="24"/>
      <w:lang w:eastAsia="sk-SK"/>
    </w:rPr>
  </w:style>
  <w:style w:type="paragraph" w:customStyle="1" w:styleId="xl110">
    <w:name w:val="xl11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F026B1"/>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F026B1"/>
    <w:pPr>
      <w:spacing w:before="100" w:beforeAutospacing="1" w:after="100" w:afterAutospacing="1"/>
    </w:pPr>
    <w:rPr>
      <w:sz w:val="24"/>
      <w:szCs w:val="24"/>
      <w:lang w:eastAsia="sk-SK"/>
    </w:rPr>
  </w:style>
  <w:style w:type="paragraph" w:customStyle="1" w:styleId="xl161">
    <w:name w:val="xl16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F026B1"/>
    <w:pPr>
      <w:spacing w:before="100" w:beforeAutospacing="1" w:after="100" w:afterAutospacing="1"/>
      <w:jc w:val="center"/>
    </w:pPr>
    <w:rPr>
      <w:sz w:val="24"/>
      <w:szCs w:val="24"/>
      <w:lang w:eastAsia="sk-SK"/>
    </w:rPr>
  </w:style>
  <w:style w:type="paragraph" w:customStyle="1" w:styleId="xl163">
    <w:name w:val="xl163"/>
    <w:basedOn w:val="Normlny"/>
    <w:rsid w:val="00F026B1"/>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F026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F026B1"/>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F026B1"/>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F026B1"/>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F026B1"/>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F026B1"/>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D7DE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12CCF"/>
    <w:pPr>
      <w:widowControl w:val="0"/>
    </w:pPr>
    <w:rPr>
      <w:lang w:eastAsia="sk-SK"/>
    </w:rPr>
  </w:style>
  <w:style w:type="paragraph" w:styleId="Zoznam">
    <w:name w:val="List"/>
    <w:basedOn w:val="Zkladntext"/>
    <w:rsid w:val="00212CCF"/>
    <w:pPr>
      <w:suppressAutoHyphens/>
      <w:spacing w:after="0"/>
      <w:jc w:val="both"/>
    </w:pPr>
    <w:rPr>
      <w:rFonts w:ascii="Arial" w:hAnsi="Arial" w:cs="Lucida Sans Unicode"/>
      <w:sz w:val="22"/>
      <w:lang w:eastAsia="sk-SK"/>
    </w:rPr>
  </w:style>
  <w:style w:type="character" w:styleId="Zvraznenie">
    <w:name w:val="Emphasis"/>
    <w:uiPriority w:val="20"/>
    <w:qFormat/>
    <w:rsid w:val="00212CCF"/>
    <w:rPr>
      <w:b w:val="0"/>
      <w:bCs w:val="0"/>
      <w:i w:val="0"/>
      <w:iCs w:val="0"/>
    </w:rPr>
  </w:style>
  <w:style w:type="paragraph" w:customStyle="1" w:styleId="Zkladntext0">
    <w:name w:val="Základní text"/>
    <w:aliases w:val="b,Základní text1"/>
    <w:uiPriority w:val="99"/>
    <w:rsid w:val="008D2A3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5C5FCB"/>
    <w:pPr>
      <w:spacing w:after="0" w:line="240" w:lineRule="auto"/>
    </w:pPr>
    <w:rPr>
      <w:rFonts w:ascii="Calibri" w:eastAsia="Calibri" w:hAnsi="Calibri" w:cs="Times New Roman"/>
    </w:rPr>
  </w:style>
  <w:style w:type="character" w:customStyle="1" w:styleId="BezriadkovaniaChar">
    <w:name w:val="Bez riadkovania Char"/>
    <w:link w:val="Bezriadkovania"/>
    <w:uiPriority w:val="1"/>
    <w:locked/>
    <w:rsid w:val="005C5FCB"/>
    <w:rPr>
      <w:rFonts w:ascii="Calibri" w:eastAsia="Calibri" w:hAnsi="Calibri" w:cs="Times New Roman"/>
    </w:rPr>
  </w:style>
  <w:style w:type="character" w:customStyle="1" w:styleId="pre">
    <w:name w:val="pre"/>
    <w:rsid w:val="000F6E1A"/>
  </w:style>
  <w:style w:type="character" w:styleId="PremennHTML">
    <w:name w:val="HTML Variable"/>
    <w:basedOn w:val="Predvolenpsmoodseku"/>
    <w:uiPriority w:val="99"/>
    <w:semiHidden/>
    <w:unhideWhenUsed/>
    <w:rsid w:val="00372B80"/>
    <w:rPr>
      <w:i/>
      <w:iCs/>
    </w:rPr>
  </w:style>
  <w:style w:type="character" w:customStyle="1" w:styleId="tl8wme">
    <w:name w:val="tl8wme"/>
    <w:basedOn w:val="Predvolenpsmoodseku"/>
    <w:rsid w:val="007B6DEF"/>
  </w:style>
  <w:style w:type="paragraph" w:customStyle="1" w:styleId="Dtum1">
    <w:name w:val="Dátum1"/>
    <w:basedOn w:val="Normlny"/>
    <w:rsid w:val="009A695C"/>
    <w:pPr>
      <w:tabs>
        <w:tab w:val="left" w:pos="568"/>
        <w:tab w:val="left" w:pos="994"/>
        <w:tab w:val="left" w:pos="2556"/>
        <w:tab w:val="left" w:pos="2840"/>
        <w:tab w:val="left" w:pos="5112"/>
        <w:tab w:val="left" w:pos="5964"/>
        <w:tab w:val="left" w:pos="6532"/>
        <w:tab w:val="left" w:pos="9088"/>
        <w:tab w:val="left" w:pos="9230"/>
      </w:tabs>
      <w:suppressAutoHyphens/>
    </w:pPr>
    <w:rPr>
      <w:sz w:val="24"/>
      <w:lang w:eastAsia="zh-CN"/>
    </w:rPr>
  </w:style>
  <w:style w:type="character" w:styleId="Nevyrieenzmienka">
    <w:name w:val="Unresolved Mention"/>
    <w:basedOn w:val="Predvolenpsmoodseku"/>
    <w:uiPriority w:val="99"/>
    <w:semiHidden/>
    <w:unhideWhenUsed/>
    <w:rsid w:val="00EB6355"/>
    <w:rPr>
      <w:color w:val="605E5C"/>
      <w:shd w:val="clear" w:color="auto" w:fill="E1DFDD"/>
    </w:rPr>
  </w:style>
  <w:style w:type="paragraph" w:customStyle="1" w:styleId="CVNormal-FirstLine">
    <w:name w:val="CV Normal - First Line"/>
    <w:basedOn w:val="Normlny"/>
    <w:next w:val="Normlny"/>
    <w:rsid w:val="00F45AA9"/>
    <w:pPr>
      <w:suppressAutoHyphens/>
      <w:spacing w:before="74"/>
      <w:ind w:left="113" w:right="113"/>
    </w:pPr>
    <w:rPr>
      <w:rFonts w:ascii="Arial Narrow" w:hAnsi="Arial Narrow"/>
      <w:lang w:eastAsia="ar-SA"/>
    </w:rPr>
  </w:style>
  <w:style w:type="character" w:customStyle="1" w:styleId="Nevyrieenzmienka1">
    <w:name w:val="Nevyriešená zmienka1"/>
    <w:basedOn w:val="Predvolenpsmoodseku"/>
    <w:uiPriority w:val="99"/>
    <w:semiHidden/>
    <w:unhideWhenUsed/>
    <w:rsid w:val="00F45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4955">
      <w:bodyDiv w:val="1"/>
      <w:marLeft w:val="0"/>
      <w:marRight w:val="0"/>
      <w:marTop w:val="0"/>
      <w:marBottom w:val="0"/>
      <w:divBdr>
        <w:top w:val="none" w:sz="0" w:space="0" w:color="auto"/>
        <w:left w:val="none" w:sz="0" w:space="0" w:color="auto"/>
        <w:bottom w:val="none" w:sz="0" w:space="0" w:color="auto"/>
        <w:right w:val="none" w:sz="0" w:space="0" w:color="auto"/>
      </w:divBdr>
    </w:div>
    <w:div w:id="89543625">
      <w:bodyDiv w:val="1"/>
      <w:marLeft w:val="0"/>
      <w:marRight w:val="0"/>
      <w:marTop w:val="0"/>
      <w:marBottom w:val="0"/>
      <w:divBdr>
        <w:top w:val="none" w:sz="0" w:space="0" w:color="auto"/>
        <w:left w:val="none" w:sz="0" w:space="0" w:color="auto"/>
        <w:bottom w:val="none" w:sz="0" w:space="0" w:color="auto"/>
        <w:right w:val="none" w:sz="0" w:space="0" w:color="auto"/>
      </w:divBdr>
    </w:div>
    <w:div w:id="184098145">
      <w:bodyDiv w:val="1"/>
      <w:marLeft w:val="0"/>
      <w:marRight w:val="0"/>
      <w:marTop w:val="0"/>
      <w:marBottom w:val="0"/>
      <w:divBdr>
        <w:top w:val="none" w:sz="0" w:space="0" w:color="auto"/>
        <w:left w:val="none" w:sz="0" w:space="0" w:color="auto"/>
        <w:bottom w:val="none" w:sz="0" w:space="0" w:color="auto"/>
        <w:right w:val="none" w:sz="0" w:space="0" w:color="auto"/>
      </w:divBdr>
    </w:div>
    <w:div w:id="218715221">
      <w:bodyDiv w:val="1"/>
      <w:marLeft w:val="0"/>
      <w:marRight w:val="0"/>
      <w:marTop w:val="0"/>
      <w:marBottom w:val="0"/>
      <w:divBdr>
        <w:top w:val="none" w:sz="0" w:space="0" w:color="auto"/>
        <w:left w:val="none" w:sz="0" w:space="0" w:color="auto"/>
        <w:bottom w:val="none" w:sz="0" w:space="0" w:color="auto"/>
        <w:right w:val="none" w:sz="0" w:space="0" w:color="auto"/>
      </w:divBdr>
    </w:div>
    <w:div w:id="266928181">
      <w:bodyDiv w:val="1"/>
      <w:marLeft w:val="0"/>
      <w:marRight w:val="0"/>
      <w:marTop w:val="0"/>
      <w:marBottom w:val="0"/>
      <w:divBdr>
        <w:top w:val="none" w:sz="0" w:space="0" w:color="auto"/>
        <w:left w:val="none" w:sz="0" w:space="0" w:color="auto"/>
        <w:bottom w:val="none" w:sz="0" w:space="0" w:color="auto"/>
        <w:right w:val="none" w:sz="0" w:space="0" w:color="auto"/>
      </w:divBdr>
    </w:div>
    <w:div w:id="298918637">
      <w:bodyDiv w:val="1"/>
      <w:marLeft w:val="0"/>
      <w:marRight w:val="0"/>
      <w:marTop w:val="0"/>
      <w:marBottom w:val="0"/>
      <w:divBdr>
        <w:top w:val="none" w:sz="0" w:space="0" w:color="auto"/>
        <w:left w:val="none" w:sz="0" w:space="0" w:color="auto"/>
        <w:bottom w:val="none" w:sz="0" w:space="0" w:color="auto"/>
        <w:right w:val="none" w:sz="0" w:space="0" w:color="auto"/>
      </w:divBdr>
    </w:div>
    <w:div w:id="372658528">
      <w:bodyDiv w:val="1"/>
      <w:marLeft w:val="0"/>
      <w:marRight w:val="0"/>
      <w:marTop w:val="0"/>
      <w:marBottom w:val="0"/>
      <w:divBdr>
        <w:top w:val="none" w:sz="0" w:space="0" w:color="auto"/>
        <w:left w:val="none" w:sz="0" w:space="0" w:color="auto"/>
        <w:bottom w:val="none" w:sz="0" w:space="0" w:color="auto"/>
        <w:right w:val="none" w:sz="0" w:space="0" w:color="auto"/>
      </w:divBdr>
    </w:div>
    <w:div w:id="470438076">
      <w:bodyDiv w:val="1"/>
      <w:marLeft w:val="0"/>
      <w:marRight w:val="0"/>
      <w:marTop w:val="0"/>
      <w:marBottom w:val="0"/>
      <w:divBdr>
        <w:top w:val="none" w:sz="0" w:space="0" w:color="auto"/>
        <w:left w:val="none" w:sz="0" w:space="0" w:color="auto"/>
        <w:bottom w:val="none" w:sz="0" w:space="0" w:color="auto"/>
        <w:right w:val="none" w:sz="0" w:space="0" w:color="auto"/>
      </w:divBdr>
    </w:div>
    <w:div w:id="546646191">
      <w:bodyDiv w:val="1"/>
      <w:marLeft w:val="0"/>
      <w:marRight w:val="0"/>
      <w:marTop w:val="0"/>
      <w:marBottom w:val="0"/>
      <w:divBdr>
        <w:top w:val="none" w:sz="0" w:space="0" w:color="auto"/>
        <w:left w:val="none" w:sz="0" w:space="0" w:color="auto"/>
        <w:bottom w:val="none" w:sz="0" w:space="0" w:color="auto"/>
        <w:right w:val="none" w:sz="0" w:space="0" w:color="auto"/>
      </w:divBdr>
    </w:div>
    <w:div w:id="594871410">
      <w:bodyDiv w:val="1"/>
      <w:marLeft w:val="0"/>
      <w:marRight w:val="0"/>
      <w:marTop w:val="0"/>
      <w:marBottom w:val="0"/>
      <w:divBdr>
        <w:top w:val="none" w:sz="0" w:space="0" w:color="auto"/>
        <w:left w:val="none" w:sz="0" w:space="0" w:color="auto"/>
        <w:bottom w:val="none" w:sz="0" w:space="0" w:color="auto"/>
        <w:right w:val="none" w:sz="0" w:space="0" w:color="auto"/>
      </w:divBdr>
    </w:div>
    <w:div w:id="650984891">
      <w:bodyDiv w:val="1"/>
      <w:marLeft w:val="0"/>
      <w:marRight w:val="0"/>
      <w:marTop w:val="0"/>
      <w:marBottom w:val="0"/>
      <w:divBdr>
        <w:top w:val="none" w:sz="0" w:space="0" w:color="auto"/>
        <w:left w:val="none" w:sz="0" w:space="0" w:color="auto"/>
        <w:bottom w:val="none" w:sz="0" w:space="0" w:color="auto"/>
        <w:right w:val="none" w:sz="0" w:space="0" w:color="auto"/>
      </w:divBdr>
    </w:div>
    <w:div w:id="670647257">
      <w:bodyDiv w:val="1"/>
      <w:marLeft w:val="0"/>
      <w:marRight w:val="0"/>
      <w:marTop w:val="0"/>
      <w:marBottom w:val="0"/>
      <w:divBdr>
        <w:top w:val="none" w:sz="0" w:space="0" w:color="auto"/>
        <w:left w:val="none" w:sz="0" w:space="0" w:color="auto"/>
        <w:bottom w:val="none" w:sz="0" w:space="0" w:color="auto"/>
        <w:right w:val="none" w:sz="0" w:space="0" w:color="auto"/>
      </w:divBdr>
    </w:div>
    <w:div w:id="888878338">
      <w:bodyDiv w:val="1"/>
      <w:marLeft w:val="0"/>
      <w:marRight w:val="0"/>
      <w:marTop w:val="0"/>
      <w:marBottom w:val="0"/>
      <w:divBdr>
        <w:top w:val="none" w:sz="0" w:space="0" w:color="auto"/>
        <w:left w:val="none" w:sz="0" w:space="0" w:color="auto"/>
        <w:bottom w:val="none" w:sz="0" w:space="0" w:color="auto"/>
        <w:right w:val="none" w:sz="0" w:space="0" w:color="auto"/>
      </w:divBdr>
    </w:div>
    <w:div w:id="895891011">
      <w:bodyDiv w:val="1"/>
      <w:marLeft w:val="0"/>
      <w:marRight w:val="0"/>
      <w:marTop w:val="0"/>
      <w:marBottom w:val="0"/>
      <w:divBdr>
        <w:top w:val="none" w:sz="0" w:space="0" w:color="auto"/>
        <w:left w:val="none" w:sz="0" w:space="0" w:color="auto"/>
        <w:bottom w:val="none" w:sz="0" w:space="0" w:color="auto"/>
        <w:right w:val="none" w:sz="0" w:space="0" w:color="auto"/>
      </w:divBdr>
    </w:div>
    <w:div w:id="914120697">
      <w:bodyDiv w:val="1"/>
      <w:marLeft w:val="0"/>
      <w:marRight w:val="0"/>
      <w:marTop w:val="0"/>
      <w:marBottom w:val="0"/>
      <w:divBdr>
        <w:top w:val="none" w:sz="0" w:space="0" w:color="auto"/>
        <w:left w:val="none" w:sz="0" w:space="0" w:color="auto"/>
        <w:bottom w:val="none" w:sz="0" w:space="0" w:color="auto"/>
        <w:right w:val="none" w:sz="0" w:space="0" w:color="auto"/>
      </w:divBdr>
    </w:div>
    <w:div w:id="930698083">
      <w:bodyDiv w:val="1"/>
      <w:marLeft w:val="0"/>
      <w:marRight w:val="0"/>
      <w:marTop w:val="0"/>
      <w:marBottom w:val="0"/>
      <w:divBdr>
        <w:top w:val="none" w:sz="0" w:space="0" w:color="auto"/>
        <w:left w:val="none" w:sz="0" w:space="0" w:color="auto"/>
        <w:bottom w:val="none" w:sz="0" w:space="0" w:color="auto"/>
        <w:right w:val="none" w:sz="0" w:space="0" w:color="auto"/>
      </w:divBdr>
    </w:div>
    <w:div w:id="1030760526">
      <w:bodyDiv w:val="1"/>
      <w:marLeft w:val="0"/>
      <w:marRight w:val="0"/>
      <w:marTop w:val="0"/>
      <w:marBottom w:val="0"/>
      <w:divBdr>
        <w:top w:val="none" w:sz="0" w:space="0" w:color="auto"/>
        <w:left w:val="none" w:sz="0" w:space="0" w:color="auto"/>
        <w:bottom w:val="none" w:sz="0" w:space="0" w:color="auto"/>
        <w:right w:val="none" w:sz="0" w:space="0" w:color="auto"/>
      </w:divBdr>
    </w:div>
    <w:div w:id="1048072467">
      <w:bodyDiv w:val="1"/>
      <w:marLeft w:val="0"/>
      <w:marRight w:val="0"/>
      <w:marTop w:val="0"/>
      <w:marBottom w:val="0"/>
      <w:divBdr>
        <w:top w:val="none" w:sz="0" w:space="0" w:color="auto"/>
        <w:left w:val="none" w:sz="0" w:space="0" w:color="auto"/>
        <w:bottom w:val="none" w:sz="0" w:space="0" w:color="auto"/>
        <w:right w:val="none" w:sz="0" w:space="0" w:color="auto"/>
      </w:divBdr>
    </w:div>
    <w:div w:id="1151873289">
      <w:bodyDiv w:val="1"/>
      <w:marLeft w:val="0"/>
      <w:marRight w:val="0"/>
      <w:marTop w:val="0"/>
      <w:marBottom w:val="0"/>
      <w:divBdr>
        <w:top w:val="none" w:sz="0" w:space="0" w:color="auto"/>
        <w:left w:val="none" w:sz="0" w:space="0" w:color="auto"/>
        <w:bottom w:val="none" w:sz="0" w:space="0" w:color="auto"/>
        <w:right w:val="none" w:sz="0" w:space="0" w:color="auto"/>
      </w:divBdr>
    </w:div>
    <w:div w:id="1160265946">
      <w:bodyDiv w:val="1"/>
      <w:marLeft w:val="0"/>
      <w:marRight w:val="0"/>
      <w:marTop w:val="0"/>
      <w:marBottom w:val="0"/>
      <w:divBdr>
        <w:top w:val="none" w:sz="0" w:space="0" w:color="auto"/>
        <w:left w:val="none" w:sz="0" w:space="0" w:color="auto"/>
        <w:bottom w:val="none" w:sz="0" w:space="0" w:color="auto"/>
        <w:right w:val="none" w:sz="0" w:space="0" w:color="auto"/>
      </w:divBdr>
    </w:div>
    <w:div w:id="1188525618">
      <w:bodyDiv w:val="1"/>
      <w:marLeft w:val="0"/>
      <w:marRight w:val="0"/>
      <w:marTop w:val="0"/>
      <w:marBottom w:val="0"/>
      <w:divBdr>
        <w:top w:val="none" w:sz="0" w:space="0" w:color="auto"/>
        <w:left w:val="none" w:sz="0" w:space="0" w:color="auto"/>
        <w:bottom w:val="none" w:sz="0" w:space="0" w:color="auto"/>
        <w:right w:val="none" w:sz="0" w:space="0" w:color="auto"/>
      </w:divBdr>
    </w:div>
    <w:div w:id="1242065134">
      <w:bodyDiv w:val="1"/>
      <w:marLeft w:val="0"/>
      <w:marRight w:val="0"/>
      <w:marTop w:val="0"/>
      <w:marBottom w:val="0"/>
      <w:divBdr>
        <w:top w:val="none" w:sz="0" w:space="0" w:color="auto"/>
        <w:left w:val="none" w:sz="0" w:space="0" w:color="auto"/>
        <w:bottom w:val="none" w:sz="0" w:space="0" w:color="auto"/>
        <w:right w:val="none" w:sz="0" w:space="0" w:color="auto"/>
      </w:divBdr>
    </w:div>
    <w:div w:id="1284458524">
      <w:bodyDiv w:val="1"/>
      <w:marLeft w:val="0"/>
      <w:marRight w:val="0"/>
      <w:marTop w:val="0"/>
      <w:marBottom w:val="0"/>
      <w:divBdr>
        <w:top w:val="none" w:sz="0" w:space="0" w:color="auto"/>
        <w:left w:val="none" w:sz="0" w:space="0" w:color="auto"/>
        <w:bottom w:val="none" w:sz="0" w:space="0" w:color="auto"/>
        <w:right w:val="none" w:sz="0" w:space="0" w:color="auto"/>
      </w:divBdr>
    </w:div>
    <w:div w:id="1370300203">
      <w:bodyDiv w:val="1"/>
      <w:marLeft w:val="0"/>
      <w:marRight w:val="0"/>
      <w:marTop w:val="0"/>
      <w:marBottom w:val="0"/>
      <w:divBdr>
        <w:top w:val="none" w:sz="0" w:space="0" w:color="auto"/>
        <w:left w:val="none" w:sz="0" w:space="0" w:color="auto"/>
        <w:bottom w:val="none" w:sz="0" w:space="0" w:color="auto"/>
        <w:right w:val="none" w:sz="0" w:space="0" w:color="auto"/>
      </w:divBdr>
    </w:div>
    <w:div w:id="1382249206">
      <w:bodyDiv w:val="1"/>
      <w:marLeft w:val="0"/>
      <w:marRight w:val="0"/>
      <w:marTop w:val="0"/>
      <w:marBottom w:val="0"/>
      <w:divBdr>
        <w:top w:val="none" w:sz="0" w:space="0" w:color="auto"/>
        <w:left w:val="none" w:sz="0" w:space="0" w:color="auto"/>
        <w:bottom w:val="none" w:sz="0" w:space="0" w:color="auto"/>
        <w:right w:val="none" w:sz="0" w:space="0" w:color="auto"/>
      </w:divBdr>
    </w:div>
    <w:div w:id="1428890523">
      <w:bodyDiv w:val="1"/>
      <w:marLeft w:val="0"/>
      <w:marRight w:val="0"/>
      <w:marTop w:val="0"/>
      <w:marBottom w:val="0"/>
      <w:divBdr>
        <w:top w:val="none" w:sz="0" w:space="0" w:color="auto"/>
        <w:left w:val="none" w:sz="0" w:space="0" w:color="auto"/>
        <w:bottom w:val="none" w:sz="0" w:space="0" w:color="auto"/>
        <w:right w:val="none" w:sz="0" w:space="0" w:color="auto"/>
      </w:divBdr>
    </w:div>
    <w:div w:id="1443301906">
      <w:bodyDiv w:val="1"/>
      <w:marLeft w:val="0"/>
      <w:marRight w:val="0"/>
      <w:marTop w:val="0"/>
      <w:marBottom w:val="0"/>
      <w:divBdr>
        <w:top w:val="none" w:sz="0" w:space="0" w:color="auto"/>
        <w:left w:val="none" w:sz="0" w:space="0" w:color="auto"/>
        <w:bottom w:val="none" w:sz="0" w:space="0" w:color="auto"/>
        <w:right w:val="none" w:sz="0" w:space="0" w:color="auto"/>
      </w:divBdr>
    </w:div>
    <w:div w:id="1739399459">
      <w:bodyDiv w:val="1"/>
      <w:marLeft w:val="0"/>
      <w:marRight w:val="0"/>
      <w:marTop w:val="0"/>
      <w:marBottom w:val="0"/>
      <w:divBdr>
        <w:top w:val="none" w:sz="0" w:space="0" w:color="auto"/>
        <w:left w:val="none" w:sz="0" w:space="0" w:color="auto"/>
        <w:bottom w:val="none" w:sz="0" w:space="0" w:color="auto"/>
        <w:right w:val="none" w:sz="0" w:space="0" w:color="auto"/>
      </w:divBdr>
    </w:div>
    <w:div w:id="1743943257">
      <w:bodyDiv w:val="1"/>
      <w:marLeft w:val="0"/>
      <w:marRight w:val="0"/>
      <w:marTop w:val="0"/>
      <w:marBottom w:val="0"/>
      <w:divBdr>
        <w:top w:val="none" w:sz="0" w:space="0" w:color="auto"/>
        <w:left w:val="none" w:sz="0" w:space="0" w:color="auto"/>
        <w:bottom w:val="none" w:sz="0" w:space="0" w:color="auto"/>
        <w:right w:val="none" w:sz="0" w:space="0" w:color="auto"/>
      </w:divBdr>
    </w:div>
    <w:div w:id="1748452601">
      <w:bodyDiv w:val="1"/>
      <w:marLeft w:val="0"/>
      <w:marRight w:val="0"/>
      <w:marTop w:val="0"/>
      <w:marBottom w:val="0"/>
      <w:divBdr>
        <w:top w:val="none" w:sz="0" w:space="0" w:color="auto"/>
        <w:left w:val="none" w:sz="0" w:space="0" w:color="auto"/>
        <w:bottom w:val="none" w:sz="0" w:space="0" w:color="auto"/>
        <w:right w:val="none" w:sz="0" w:space="0" w:color="auto"/>
      </w:divBdr>
      <w:divsChild>
        <w:div w:id="680860205">
          <w:marLeft w:val="0"/>
          <w:marRight w:val="0"/>
          <w:marTop w:val="0"/>
          <w:marBottom w:val="0"/>
          <w:divBdr>
            <w:top w:val="none" w:sz="0" w:space="0" w:color="auto"/>
            <w:left w:val="none" w:sz="0" w:space="0" w:color="auto"/>
            <w:bottom w:val="none" w:sz="0" w:space="0" w:color="auto"/>
            <w:right w:val="none" w:sz="0" w:space="0" w:color="auto"/>
          </w:divBdr>
        </w:div>
        <w:div w:id="764230696">
          <w:marLeft w:val="0"/>
          <w:marRight w:val="0"/>
          <w:marTop w:val="0"/>
          <w:marBottom w:val="0"/>
          <w:divBdr>
            <w:top w:val="none" w:sz="0" w:space="0" w:color="auto"/>
            <w:left w:val="none" w:sz="0" w:space="0" w:color="auto"/>
            <w:bottom w:val="none" w:sz="0" w:space="0" w:color="auto"/>
            <w:right w:val="none" w:sz="0" w:space="0" w:color="auto"/>
          </w:divBdr>
        </w:div>
      </w:divsChild>
    </w:div>
    <w:div w:id="1912618703">
      <w:bodyDiv w:val="1"/>
      <w:marLeft w:val="0"/>
      <w:marRight w:val="0"/>
      <w:marTop w:val="0"/>
      <w:marBottom w:val="0"/>
      <w:divBdr>
        <w:top w:val="none" w:sz="0" w:space="0" w:color="auto"/>
        <w:left w:val="none" w:sz="0" w:space="0" w:color="auto"/>
        <w:bottom w:val="none" w:sz="0" w:space="0" w:color="auto"/>
        <w:right w:val="none" w:sz="0" w:space="0" w:color="auto"/>
      </w:divBdr>
      <w:divsChild>
        <w:div w:id="158083777">
          <w:marLeft w:val="0"/>
          <w:marRight w:val="0"/>
          <w:marTop w:val="0"/>
          <w:marBottom w:val="0"/>
          <w:divBdr>
            <w:top w:val="none" w:sz="0" w:space="0" w:color="auto"/>
            <w:left w:val="none" w:sz="0" w:space="0" w:color="auto"/>
            <w:bottom w:val="none" w:sz="0" w:space="0" w:color="auto"/>
            <w:right w:val="none" w:sz="0" w:space="0" w:color="auto"/>
          </w:divBdr>
          <w:divsChild>
            <w:div w:id="298994021">
              <w:marLeft w:val="0"/>
              <w:marRight w:val="0"/>
              <w:marTop w:val="0"/>
              <w:marBottom w:val="0"/>
              <w:divBdr>
                <w:top w:val="none" w:sz="0" w:space="0" w:color="auto"/>
                <w:left w:val="none" w:sz="0" w:space="0" w:color="auto"/>
                <w:bottom w:val="none" w:sz="0" w:space="0" w:color="auto"/>
                <w:right w:val="none" w:sz="0" w:space="0" w:color="auto"/>
              </w:divBdr>
            </w:div>
          </w:divsChild>
        </w:div>
        <w:div w:id="205458459">
          <w:marLeft w:val="0"/>
          <w:marRight w:val="0"/>
          <w:marTop w:val="0"/>
          <w:marBottom w:val="0"/>
          <w:divBdr>
            <w:top w:val="none" w:sz="0" w:space="0" w:color="auto"/>
            <w:left w:val="none" w:sz="0" w:space="0" w:color="auto"/>
            <w:bottom w:val="none" w:sz="0" w:space="0" w:color="auto"/>
            <w:right w:val="none" w:sz="0" w:space="0" w:color="auto"/>
          </w:divBdr>
          <w:divsChild>
            <w:div w:id="1008603785">
              <w:marLeft w:val="0"/>
              <w:marRight w:val="0"/>
              <w:marTop w:val="0"/>
              <w:marBottom w:val="0"/>
              <w:divBdr>
                <w:top w:val="none" w:sz="0" w:space="0" w:color="auto"/>
                <w:left w:val="none" w:sz="0" w:space="0" w:color="auto"/>
                <w:bottom w:val="none" w:sz="0" w:space="0" w:color="auto"/>
                <w:right w:val="none" w:sz="0" w:space="0" w:color="auto"/>
              </w:divBdr>
              <w:divsChild>
                <w:div w:id="1820414213">
                  <w:marLeft w:val="0"/>
                  <w:marRight w:val="0"/>
                  <w:marTop w:val="0"/>
                  <w:marBottom w:val="0"/>
                  <w:divBdr>
                    <w:top w:val="none" w:sz="0" w:space="0" w:color="auto"/>
                    <w:left w:val="none" w:sz="0" w:space="0" w:color="auto"/>
                    <w:bottom w:val="none" w:sz="0" w:space="0" w:color="auto"/>
                    <w:right w:val="none" w:sz="0" w:space="0" w:color="auto"/>
                  </w:divBdr>
                  <w:divsChild>
                    <w:div w:id="90709851">
                      <w:marLeft w:val="0"/>
                      <w:marRight w:val="0"/>
                      <w:marTop w:val="0"/>
                      <w:marBottom w:val="0"/>
                      <w:divBdr>
                        <w:top w:val="none" w:sz="0" w:space="0" w:color="auto"/>
                        <w:left w:val="none" w:sz="0" w:space="0" w:color="auto"/>
                        <w:bottom w:val="none" w:sz="0" w:space="0" w:color="auto"/>
                        <w:right w:val="none" w:sz="0" w:space="0" w:color="auto"/>
                      </w:divBdr>
                      <w:divsChild>
                        <w:div w:id="14258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392887">
      <w:bodyDiv w:val="1"/>
      <w:marLeft w:val="0"/>
      <w:marRight w:val="0"/>
      <w:marTop w:val="0"/>
      <w:marBottom w:val="0"/>
      <w:divBdr>
        <w:top w:val="none" w:sz="0" w:space="0" w:color="auto"/>
        <w:left w:val="none" w:sz="0" w:space="0" w:color="auto"/>
        <w:bottom w:val="none" w:sz="0" w:space="0" w:color="auto"/>
        <w:right w:val="none" w:sz="0" w:space="0" w:color="auto"/>
      </w:divBdr>
    </w:div>
    <w:div w:id="2103453572">
      <w:bodyDiv w:val="1"/>
      <w:marLeft w:val="0"/>
      <w:marRight w:val="0"/>
      <w:marTop w:val="0"/>
      <w:marBottom w:val="0"/>
      <w:divBdr>
        <w:top w:val="none" w:sz="0" w:space="0" w:color="auto"/>
        <w:left w:val="none" w:sz="0" w:space="0" w:color="auto"/>
        <w:bottom w:val="none" w:sz="0" w:space="0" w:color="auto"/>
        <w:right w:val="none" w:sz="0" w:space="0" w:color="auto"/>
      </w:divBdr>
      <w:divsChild>
        <w:div w:id="1869022149">
          <w:marLeft w:val="-225"/>
          <w:marRight w:val="-225"/>
          <w:marTop w:val="0"/>
          <w:marBottom w:val="0"/>
          <w:divBdr>
            <w:top w:val="none" w:sz="0" w:space="0" w:color="auto"/>
            <w:left w:val="none" w:sz="0" w:space="0" w:color="auto"/>
            <w:bottom w:val="none" w:sz="0" w:space="0" w:color="auto"/>
            <w:right w:val="none" w:sz="0" w:space="0" w:color="auto"/>
          </w:divBdr>
          <w:divsChild>
            <w:div w:id="816454871">
              <w:marLeft w:val="0"/>
              <w:marRight w:val="0"/>
              <w:marTop w:val="0"/>
              <w:marBottom w:val="0"/>
              <w:divBdr>
                <w:top w:val="none" w:sz="0" w:space="0" w:color="auto"/>
                <w:left w:val="none" w:sz="0" w:space="0" w:color="auto"/>
                <w:bottom w:val="none" w:sz="0" w:space="0" w:color="auto"/>
                <w:right w:val="none" w:sz="0" w:space="0" w:color="auto"/>
              </w:divBdr>
              <w:divsChild>
                <w:div w:id="97265187">
                  <w:marLeft w:val="0"/>
                  <w:marRight w:val="0"/>
                  <w:marTop w:val="0"/>
                  <w:marBottom w:val="0"/>
                  <w:divBdr>
                    <w:top w:val="none" w:sz="0" w:space="0" w:color="auto"/>
                    <w:left w:val="none" w:sz="0" w:space="0" w:color="auto"/>
                    <w:bottom w:val="none" w:sz="0" w:space="0" w:color="auto"/>
                    <w:right w:val="none" w:sz="0" w:space="0" w:color="auto"/>
                  </w:divBdr>
                  <w:divsChild>
                    <w:div w:id="235407621">
                      <w:marLeft w:val="-225"/>
                      <w:marRight w:val="-225"/>
                      <w:marTop w:val="0"/>
                      <w:marBottom w:val="30"/>
                      <w:divBdr>
                        <w:top w:val="none" w:sz="0" w:space="0" w:color="auto"/>
                        <w:left w:val="none" w:sz="0" w:space="0" w:color="auto"/>
                        <w:bottom w:val="none" w:sz="0" w:space="0" w:color="auto"/>
                        <w:right w:val="none" w:sz="0" w:space="0" w:color="auto"/>
                      </w:divBdr>
                      <w:divsChild>
                        <w:div w:id="712080900">
                          <w:marLeft w:val="0"/>
                          <w:marRight w:val="0"/>
                          <w:marTop w:val="0"/>
                          <w:marBottom w:val="0"/>
                          <w:divBdr>
                            <w:top w:val="none" w:sz="0" w:space="0" w:color="auto"/>
                            <w:left w:val="none" w:sz="0" w:space="0" w:color="auto"/>
                            <w:bottom w:val="none" w:sz="0" w:space="0" w:color="auto"/>
                            <w:right w:val="none" w:sz="0" w:space="0" w:color="auto"/>
                          </w:divBdr>
                          <w:divsChild>
                            <w:div w:id="871459425">
                              <w:marLeft w:val="0"/>
                              <w:marRight w:val="0"/>
                              <w:marTop w:val="0"/>
                              <w:marBottom w:val="0"/>
                              <w:divBdr>
                                <w:top w:val="none" w:sz="0" w:space="0" w:color="auto"/>
                                <w:left w:val="none" w:sz="0" w:space="0" w:color="auto"/>
                                <w:bottom w:val="none" w:sz="0" w:space="0" w:color="auto"/>
                                <w:right w:val="none" w:sz="0" w:space="0" w:color="auto"/>
                              </w:divBdr>
                              <w:divsChild>
                                <w:div w:id="2496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87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veaspi.sk/products/lawText/1/49775/1/ASPI%253A/50/1976%20Zb."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C99AF-CB0D-4C87-BFF5-95A5AAB1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12125</Words>
  <Characters>69114</Characters>
  <Application>Microsoft Office Word</Application>
  <DocSecurity>0</DocSecurity>
  <Lines>575</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Scholaris VO</cp:lastModifiedBy>
  <cp:revision>2</cp:revision>
  <cp:lastPrinted>2022-12-22T08:32:00Z</cp:lastPrinted>
  <dcterms:created xsi:type="dcterms:W3CDTF">2023-07-10T12:53:00Z</dcterms:created>
  <dcterms:modified xsi:type="dcterms:W3CDTF">2023-07-10T12:53:00Z</dcterms:modified>
</cp:coreProperties>
</file>